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8D077"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26F227EB" w14:textId="780CC149"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852EA6">
        <w:rPr>
          <w:rFonts w:ascii="GHEA Grapalat" w:hAnsi="GHEA Grapalat"/>
          <w:i/>
          <w:lang w:val="hy-AM"/>
        </w:rPr>
        <w:t>09</w:t>
      </w:r>
      <w:r w:rsidR="000465EA" w:rsidRPr="000465EA">
        <w:rPr>
          <w:rFonts w:ascii="GHEA Grapalat" w:hAnsi="GHEA Grapalat"/>
          <w:i/>
        </w:rPr>
        <w:t xml:space="preserve"> </w:t>
      </w:r>
      <w:r w:rsidR="00852EA6">
        <w:rPr>
          <w:rFonts w:ascii="GHEA Grapalat" w:hAnsi="GHEA Grapalat"/>
          <w:i/>
        </w:rPr>
        <w:t>декю</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852EA6">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14:paraId="32F22F2C"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13464CC4" w14:textId="77777777" w:rsidR="00780D1C" w:rsidRPr="009044F1" w:rsidRDefault="00780D1C" w:rsidP="00780D1C">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AFBB773" w14:textId="77777777" w:rsidR="00780D1C" w:rsidRPr="00BA7128" w:rsidRDefault="00780D1C" w:rsidP="00780D1C">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sidRPr="00ED3BA4">
        <w:rPr>
          <w:rFonts w:ascii="GHEA Grapalat" w:hAnsi="GHEA Grapalat"/>
        </w:rPr>
        <w:t xml:space="preserve"> </w:t>
      </w:r>
      <w:r>
        <w:rPr>
          <w:rStyle w:val="FootnoteReference"/>
          <w:rFonts w:ascii="GHEA Grapalat" w:hAnsi="GHEA Grapalat"/>
          <w:i w:val="0"/>
          <w:sz w:val="24"/>
          <w:szCs w:val="24"/>
        </w:rPr>
        <w:footnoteReference w:customMarkFollows="1" w:id="1"/>
        <w:t>*</w:t>
      </w:r>
    </w:p>
    <w:p w14:paraId="75B96BC0" w14:textId="77777777" w:rsidR="00780D1C" w:rsidRPr="009044F1" w:rsidRDefault="00780D1C" w:rsidP="00780D1C">
      <w:pPr>
        <w:pStyle w:val="BodyTextIndent"/>
        <w:widowControl w:val="0"/>
        <w:spacing w:after="160" w:line="240" w:lineRule="auto"/>
        <w:ind w:firstLine="0"/>
        <w:jc w:val="center"/>
        <w:rPr>
          <w:rFonts w:ascii="GHEA Grapalat" w:hAnsi="GHEA Grapalat"/>
          <w:i w:val="0"/>
          <w:sz w:val="24"/>
          <w:szCs w:val="24"/>
        </w:rPr>
      </w:pPr>
    </w:p>
    <w:p w14:paraId="65678EB2" w14:textId="157A3345" w:rsidR="00780D1C" w:rsidRPr="009044F1" w:rsidRDefault="00780D1C" w:rsidP="00780D1C">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w:t>
      </w:r>
      <w:r w:rsidRPr="00280E86">
        <w:rPr>
          <w:rFonts w:ascii="GHEA Grapalat" w:hAnsi="GHEA Grapalat"/>
          <w:i w:val="0"/>
          <w:sz w:val="24"/>
          <w:szCs w:val="24"/>
        </w:rPr>
        <w:t>объявления утвержден Решением Оценочной Комиссии от "</w:t>
      </w:r>
      <w:r w:rsidR="00CC6AAC">
        <w:rPr>
          <w:rFonts w:ascii="GHEA Grapalat" w:hAnsi="GHEA Grapalat"/>
          <w:i w:val="0"/>
          <w:sz w:val="24"/>
          <w:szCs w:val="24"/>
          <w:lang w:val="hy-AM"/>
        </w:rPr>
        <w:t>02</w:t>
      </w:r>
      <w:r w:rsidRPr="00280E86">
        <w:rPr>
          <w:rFonts w:ascii="GHEA Grapalat" w:hAnsi="GHEA Grapalat"/>
          <w:i w:val="0"/>
          <w:sz w:val="24"/>
          <w:szCs w:val="24"/>
        </w:rPr>
        <w:t xml:space="preserve">" </w:t>
      </w:r>
      <w:r w:rsidR="00CC6AAC">
        <w:rPr>
          <w:rFonts w:ascii="GHEA Grapalat" w:hAnsi="GHEA Grapalat"/>
          <w:i w:val="0"/>
          <w:sz w:val="24"/>
          <w:szCs w:val="24"/>
          <w:lang w:val="en-US"/>
        </w:rPr>
        <w:t>II</w:t>
      </w:r>
      <w:r w:rsidRPr="00280E86">
        <w:rPr>
          <w:rFonts w:ascii="GHEA Grapalat" w:hAnsi="GHEA Grapalat"/>
          <w:i w:val="0"/>
          <w:sz w:val="24"/>
          <w:szCs w:val="24"/>
        </w:rPr>
        <w:t>" 202</w:t>
      </w:r>
      <w:r w:rsidR="00CC6AAC" w:rsidRPr="00CC6AAC">
        <w:rPr>
          <w:rFonts w:ascii="GHEA Grapalat" w:hAnsi="GHEA Grapalat"/>
          <w:i w:val="0"/>
          <w:sz w:val="24"/>
          <w:szCs w:val="24"/>
        </w:rPr>
        <w:t>6</w:t>
      </w:r>
      <w:r w:rsidRPr="00280E86">
        <w:rPr>
          <w:rFonts w:ascii="GHEA Grapalat" w:hAnsi="GHEA Grapalat"/>
          <w:i w:val="0"/>
          <w:sz w:val="24"/>
          <w:szCs w:val="24"/>
        </w:rPr>
        <w:t xml:space="preserve"> года "</w:t>
      </w:r>
      <w:r w:rsidRPr="00280E86">
        <w:rPr>
          <w:rFonts w:ascii="GHEA Grapalat" w:hAnsi="GHEA Grapalat"/>
          <w:i w:val="0"/>
          <w:sz w:val="24"/>
          <w:szCs w:val="24"/>
          <w:lang w:val="en-US"/>
        </w:rPr>
        <w:t>N</w:t>
      </w:r>
      <w:r w:rsidRPr="00280E86">
        <w:rPr>
          <w:rFonts w:ascii="GHEA Grapalat" w:hAnsi="GHEA Grapalat"/>
          <w:i w:val="0"/>
          <w:sz w:val="24"/>
          <w:szCs w:val="24"/>
        </w:rPr>
        <w:t>2"</w:t>
      </w:r>
      <w:r w:rsidRPr="009044F1">
        <w:rPr>
          <w:rFonts w:ascii="GHEA Grapalat" w:hAnsi="GHEA Grapalat"/>
          <w:i w:val="0"/>
          <w:sz w:val="24"/>
          <w:szCs w:val="24"/>
        </w:rPr>
        <w:t xml:space="preserve"> </w:t>
      </w:r>
    </w:p>
    <w:p w14:paraId="50DA3CDF" w14:textId="004A6B06" w:rsidR="00780D1C" w:rsidRPr="009044F1" w:rsidRDefault="00780D1C" w:rsidP="00780D1C">
      <w:pPr>
        <w:pStyle w:val="BodyTextIndent"/>
        <w:widowControl w:val="0"/>
        <w:spacing w:after="160" w:line="240" w:lineRule="auto"/>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522625">
        <w:rPr>
          <w:rFonts w:ascii="GHEA Grapalat" w:hAnsi="GHEA Grapalat" w:cs="Sylfaen"/>
          <w:b/>
          <w:lang w:val="hy-AM"/>
        </w:rPr>
        <w:t>«</w:t>
      </w:r>
      <w:r w:rsidRPr="00CD7165">
        <w:rPr>
          <w:rFonts w:ascii="GHEA Grapalat" w:hAnsi="GHEA Grapalat" w:cs="Sylfaen"/>
          <w:b/>
          <w:lang w:val="hy-AM"/>
        </w:rPr>
        <w:t>N8POL-GH</w:t>
      </w:r>
      <w:r>
        <w:rPr>
          <w:rFonts w:ascii="GHEA Grapalat" w:hAnsi="GHEA Grapalat" w:cs="Sylfaen"/>
          <w:b/>
          <w:lang w:val="en-US"/>
        </w:rPr>
        <w:t>AP</w:t>
      </w:r>
      <w:r w:rsidRPr="00CD7165">
        <w:rPr>
          <w:rFonts w:ascii="GHEA Grapalat" w:hAnsi="GHEA Grapalat" w:cs="Sylfaen"/>
          <w:b/>
          <w:lang w:val="hy-AM"/>
        </w:rPr>
        <w:t>DzB 2</w:t>
      </w:r>
      <w:r w:rsidR="00852EA6">
        <w:rPr>
          <w:rFonts w:ascii="GHEA Grapalat" w:hAnsi="GHEA Grapalat" w:cs="Sylfaen"/>
          <w:b/>
        </w:rPr>
        <w:t>6</w:t>
      </w:r>
      <w:r w:rsidRPr="00CD7165">
        <w:rPr>
          <w:rFonts w:ascii="GHEA Grapalat" w:hAnsi="GHEA Grapalat" w:cs="Sylfaen"/>
          <w:b/>
          <w:lang w:val="hy-AM"/>
        </w:rPr>
        <w:t>/</w:t>
      </w:r>
      <w:r w:rsidR="00CC6AAC">
        <w:rPr>
          <w:rFonts w:ascii="GHEA Grapalat" w:hAnsi="GHEA Grapalat" w:cs="Sylfaen"/>
          <w:b/>
          <w:lang w:val="en-US"/>
        </w:rPr>
        <w:t>3</w:t>
      </w:r>
      <w:r w:rsidRPr="00522625">
        <w:rPr>
          <w:rFonts w:ascii="GHEA Grapalat" w:hAnsi="GHEA Grapalat" w:cs="Sylfaen"/>
          <w:b/>
          <w:lang w:val="hy-AM"/>
        </w:rPr>
        <w:t>»</w:t>
      </w:r>
    </w:p>
    <w:p w14:paraId="5F5E1AAA" w14:textId="3E5342D0" w:rsidR="00780D1C" w:rsidRPr="009044F1" w:rsidRDefault="00780D1C" w:rsidP="00780D1C">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C6F9F">
        <w:rPr>
          <w:rFonts w:ascii="GHEA Grapalat" w:hAnsi="GHEA Grapalat"/>
          <w:i w:val="0"/>
          <w:sz w:val="24"/>
          <w:szCs w:val="24"/>
        </w:rPr>
        <w:t>Ереванский Центр Здоровья “Баграмян”</w:t>
      </w:r>
      <w:r>
        <w:rPr>
          <w:rFonts w:ascii="GHEA Grapalat" w:hAnsi="GHEA Grapalat"/>
          <w:i w:val="0"/>
          <w:sz w:val="24"/>
          <w:szCs w:val="24"/>
        </w:rPr>
        <w:t xml:space="preserve"> ЗАО</w:t>
      </w:r>
      <w:r w:rsidRPr="009044F1">
        <w:rPr>
          <w:rFonts w:ascii="GHEA Grapalat" w:hAnsi="GHEA Grapalat"/>
          <w:i w:val="0"/>
          <w:sz w:val="24"/>
          <w:szCs w:val="24"/>
        </w:rPr>
        <w:t>, находящийся по адресу:</w:t>
      </w:r>
      <w:r w:rsidRPr="005A330A">
        <w:rPr>
          <w:rFonts w:ascii="GHEA Grapalat" w:hAnsi="GHEA Grapalat"/>
          <w:i w:val="0"/>
          <w:sz w:val="24"/>
          <w:szCs w:val="24"/>
        </w:rPr>
        <w:t xml:space="preserve"> </w:t>
      </w:r>
      <w:r>
        <w:rPr>
          <w:rFonts w:ascii="GHEA Grapalat" w:hAnsi="GHEA Grapalat"/>
          <w:i w:val="0"/>
          <w:sz w:val="24"/>
          <w:szCs w:val="24"/>
        </w:rPr>
        <w:t>г.Ереван, Баграмян 51</w:t>
      </w:r>
      <w:r w:rsidRPr="00780D1C">
        <w:rPr>
          <w:rFonts w:ascii="GHEA Grapalat" w:hAnsi="GHEA Grapalat"/>
          <w:i w:val="0"/>
          <w:sz w:val="24"/>
          <w:szCs w:val="24"/>
        </w:rPr>
        <w:t>/2</w:t>
      </w:r>
      <w:r>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831DBED" w14:textId="77777777" w:rsidR="00780D1C" w:rsidRPr="00782D60" w:rsidRDefault="00780D1C" w:rsidP="00780D1C">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6BCEE9B6" w14:textId="03D23888" w:rsidR="00780D1C" w:rsidRPr="003A1EBB" w:rsidRDefault="00780D1C" w:rsidP="00780D1C">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_</w:t>
      </w:r>
      <w:r w:rsidR="00345D03" w:rsidRPr="00852EA6">
        <w:rPr>
          <w:rFonts w:ascii="GHEA Grapalat" w:hAnsi="GHEA Grapalat"/>
          <w:i w:val="0"/>
          <w:sz w:val="24"/>
          <w:szCs w:val="24"/>
        </w:rPr>
        <w:t>химические реагенты</w:t>
      </w:r>
      <w:r>
        <w:rPr>
          <w:rFonts w:ascii="GHEA Grapalat" w:hAnsi="GHEA Grapalat"/>
          <w:i w:val="0"/>
          <w:sz w:val="24"/>
          <w:szCs w:val="24"/>
        </w:rPr>
        <w:t xml:space="preserve"> (далее — договор).</w:t>
      </w:r>
    </w:p>
    <w:p w14:paraId="7BE8EA6B" w14:textId="77777777" w:rsidR="00780D1C" w:rsidRPr="003A1EBB" w:rsidRDefault="00780D1C" w:rsidP="00780D1C">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175FC17" w14:textId="77777777" w:rsidR="00780D1C" w:rsidRPr="009044F1" w:rsidRDefault="00780D1C" w:rsidP="00780D1C">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654C384" w14:textId="77777777" w:rsidR="00780D1C" w:rsidRDefault="00780D1C" w:rsidP="00780D1C">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CDD6B88" w14:textId="77777777" w:rsidR="00780D1C" w:rsidRPr="003F762C" w:rsidRDefault="00780D1C" w:rsidP="00780D1C">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65730C4F" w14:textId="77777777" w:rsidR="00780D1C" w:rsidRDefault="00780D1C" w:rsidP="00780D1C">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09AC0C9E" w14:textId="77777777" w:rsidR="00780D1C" w:rsidRPr="00D5443D" w:rsidRDefault="00780D1C" w:rsidP="00780D1C">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86CBBAD" w14:textId="77777777" w:rsidR="00780D1C" w:rsidRPr="000F11E5" w:rsidRDefault="00780D1C" w:rsidP="00780D1C">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запросе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Pr>
          <w:rFonts w:ascii="GHEA Grapalat" w:hAnsi="GHEA Grapalat"/>
          <w:i w:val="0"/>
          <w:sz w:val="24"/>
          <w:szCs w:val="24"/>
        </w:rPr>
        <w:t>г.Ереван, Баграмян 51</w:t>
      </w:r>
      <w:r w:rsidRPr="00222988">
        <w:rPr>
          <w:rFonts w:ascii="GHEA Grapalat" w:hAnsi="GHEA Grapalat"/>
          <w:i w:val="0"/>
          <w:sz w:val="24"/>
          <w:szCs w:val="24"/>
        </w:rPr>
        <w:t>/2</w:t>
      </w:r>
      <w:r w:rsidRPr="000F11E5">
        <w:rPr>
          <w:rFonts w:ascii="GHEA Grapalat" w:hAnsi="GHEA Grapalat"/>
          <w:i w:val="0"/>
          <w:sz w:val="16"/>
          <w:szCs w:val="24"/>
        </w:rPr>
        <w:t xml:space="preserve"> </w:t>
      </w:r>
      <w:r w:rsidRPr="000F0CA8">
        <w:rPr>
          <w:rFonts w:ascii="GHEA Grapalat" w:hAnsi="GHEA Grapalat"/>
          <w:i w:val="0"/>
          <w:sz w:val="24"/>
          <w:szCs w:val="24"/>
        </w:rPr>
        <w:t>в документарной форме, до _</w:t>
      </w:r>
      <w:r>
        <w:rPr>
          <w:rFonts w:ascii="GHEA Grapalat" w:hAnsi="GHEA Grapalat"/>
          <w:i w:val="0"/>
          <w:sz w:val="24"/>
          <w:szCs w:val="24"/>
        </w:rPr>
        <w:t>1</w:t>
      </w:r>
      <w:r w:rsidRPr="003F4CBB">
        <w:rPr>
          <w:rFonts w:ascii="GHEA Grapalat" w:hAnsi="GHEA Grapalat"/>
          <w:i w:val="0"/>
          <w:sz w:val="24"/>
          <w:szCs w:val="24"/>
        </w:rPr>
        <w:t>5</w:t>
      </w:r>
      <w:r>
        <w:rPr>
          <w:rFonts w:ascii="GHEA Grapalat" w:hAnsi="GHEA Grapalat"/>
          <w:i w:val="0"/>
          <w:sz w:val="24"/>
          <w:szCs w:val="24"/>
        </w:rPr>
        <w:t>:00</w:t>
      </w:r>
      <w:r w:rsidRPr="000F0CA8">
        <w:rPr>
          <w:rFonts w:ascii="GHEA Grapalat" w:hAnsi="GHEA Grapalat"/>
          <w:i w:val="0"/>
          <w:sz w:val="24"/>
          <w:szCs w:val="24"/>
        </w:rPr>
        <w:t>_часов _</w:t>
      </w:r>
      <w:r w:rsidRPr="00BE4A1D">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E68B11D" w14:textId="0D6C1CD1" w:rsidR="00780D1C" w:rsidRPr="000F11E5" w:rsidRDefault="00780D1C" w:rsidP="00780D1C">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Pr>
          <w:rFonts w:ascii="GHEA Grapalat" w:hAnsi="GHEA Grapalat"/>
          <w:i w:val="0"/>
          <w:sz w:val="24"/>
          <w:szCs w:val="24"/>
        </w:rPr>
        <w:t>г.Ереван, Баграмян 51/2</w:t>
      </w:r>
      <w:r w:rsidRPr="000F0CA8">
        <w:rPr>
          <w:rFonts w:ascii="GHEA Grapalat" w:hAnsi="GHEA Grapalat"/>
          <w:i w:val="0"/>
          <w:sz w:val="24"/>
          <w:szCs w:val="24"/>
        </w:rPr>
        <w:t xml:space="preserve">, в </w:t>
      </w:r>
      <w:r>
        <w:rPr>
          <w:rFonts w:ascii="GHEA Grapalat" w:hAnsi="GHEA Grapalat"/>
          <w:i w:val="0"/>
          <w:sz w:val="24"/>
          <w:szCs w:val="24"/>
        </w:rPr>
        <w:t>1</w:t>
      </w:r>
      <w:r w:rsidRPr="003F4CBB">
        <w:rPr>
          <w:rFonts w:ascii="GHEA Grapalat" w:hAnsi="GHEA Grapalat"/>
          <w:i w:val="0"/>
          <w:sz w:val="24"/>
          <w:szCs w:val="24"/>
        </w:rPr>
        <w:t>5</w:t>
      </w:r>
      <w:r>
        <w:rPr>
          <w:rFonts w:ascii="GHEA Grapalat" w:hAnsi="GHEA Grapalat"/>
          <w:i w:val="0"/>
          <w:sz w:val="24"/>
          <w:szCs w:val="24"/>
        </w:rPr>
        <w:t>:00 часов "</w:t>
      </w:r>
      <w:r w:rsidR="00CC6AAC" w:rsidRPr="00CC6AAC">
        <w:rPr>
          <w:rFonts w:ascii="GHEA Grapalat" w:hAnsi="GHEA Grapalat"/>
          <w:i w:val="0"/>
          <w:sz w:val="24"/>
          <w:szCs w:val="24"/>
        </w:rPr>
        <w:t>09</w:t>
      </w:r>
      <w:r>
        <w:rPr>
          <w:rFonts w:ascii="GHEA Grapalat" w:hAnsi="GHEA Grapalat"/>
          <w:i w:val="0"/>
          <w:sz w:val="24"/>
          <w:szCs w:val="24"/>
        </w:rPr>
        <w:t>" "</w:t>
      </w:r>
      <w:r w:rsidR="00852EA6">
        <w:rPr>
          <w:rFonts w:ascii="GHEA Grapalat" w:hAnsi="GHEA Grapalat"/>
          <w:i w:val="0"/>
          <w:sz w:val="24"/>
          <w:szCs w:val="24"/>
          <w:lang w:val="en-US"/>
        </w:rPr>
        <w:t>I</w:t>
      </w:r>
      <w:r w:rsidR="00CC6AAC">
        <w:rPr>
          <w:rFonts w:ascii="GHEA Grapalat" w:hAnsi="GHEA Grapalat"/>
          <w:i w:val="0"/>
          <w:sz w:val="24"/>
          <w:szCs w:val="24"/>
          <w:lang w:val="en-US"/>
        </w:rPr>
        <w:t>I</w:t>
      </w:r>
      <w:r>
        <w:rPr>
          <w:rFonts w:ascii="GHEA Grapalat" w:hAnsi="GHEA Grapalat"/>
          <w:i w:val="0"/>
          <w:sz w:val="24"/>
          <w:szCs w:val="24"/>
        </w:rPr>
        <w:t>" "20</w:t>
      </w:r>
      <w:r w:rsidRPr="009543E1">
        <w:rPr>
          <w:rFonts w:ascii="GHEA Grapalat" w:hAnsi="GHEA Grapalat"/>
          <w:i w:val="0"/>
          <w:sz w:val="24"/>
          <w:szCs w:val="24"/>
        </w:rPr>
        <w:t>2</w:t>
      </w:r>
      <w:r w:rsidR="00852EA6" w:rsidRPr="00852EA6">
        <w:rPr>
          <w:rFonts w:ascii="GHEA Grapalat" w:hAnsi="GHEA Grapalat"/>
          <w:i w:val="0"/>
          <w:sz w:val="24"/>
          <w:szCs w:val="24"/>
        </w:rPr>
        <w:t>6</w:t>
      </w:r>
      <w:r>
        <w:rPr>
          <w:rFonts w:ascii="GHEA Grapalat" w:hAnsi="GHEA Grapalat"/>
          <w:i w:val="0"/>
          <w:sz w:val="24"/>
          <w:szCs w:val="24"/>
        </w:rPr>
        <w:t>г".</w:t>
      </w:r>
    </w:p>
    <w:p w14:paraId="415F9A80" w14:textId="77777777" w:rsidR="00780D1C" w:rsidRPr="001B32D9" w:rsidRDefault="00780D1C" w:rsidP="00780D1C">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BB6E8CF" w14:textId="77777777" w:rsidR="00780D1C" w:rsidRPr="003A1EBB" w:rsidRDefault="00780D1C" w:rsidP="00780D1C">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30E0B8B" w14:textId="77777777" w:rsidR="00780D1C" w:rsidRPr="003A1EBB" w:rsidRDefault="00780D1C" w:rsidP="00780D1C">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Pr="00BE1C5E">
        <w:rPr>
          <w:rFonts w:ascii="GHEA Grapalat" w:hAnsi="GHEA Grapalat"/>
          <w:i w:val="0"/>
          <w:sz w:val="24"/>
          <w:szCs w:val="24"/>
        </w:rPr>
        <w:t>________</w:t>
      </w:r>
      <w:r w:rsidRPr="00D3423E">
        <w:rPr>
          <w:rFonts w:ascii="GHEA Grapalat" w:hAnsi="GHEA Grapalat"/>
          <w:i w:val="0"/>
          <w:sz w:val="24"/>
          <w:szCs w:val="24"/>
        </w:rPr>
        <w:t>_________________</w:t>
      </w:r>
    </w:p>
    <w:p w14:paraId="4CDD8BC4" w14:textId="77777777" w:rsidR="00780D1C" w:rsidRPr="003A1EBB" w:rsidRDefault="00780D1C" w:rsidP="00780D1C">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Авакян</w:t>
      </w:r>
    </w:p>
    <w:p w14:paraId="6A47C7DA" w14:textId="77777777" w:rsidR="00780D1C" w:rsidRPr="00DD2B43" w:rsidRDefault="00780D1C" w:rsidP="00780D1C">
      <w:pPr>
        <w:pStyle w:val="BodyTextIndent"/>
        <w:widowControl w:val="0"/>
        <w:spacing w:after="160" w:line="336" w:lineRule="auto"/>
        <w:ind w:left="2268" w:firstLine="11"/>
        <w:rPr>
          <w:rFonts w:ascii="GHEA Grapalat" w:hAnsi="GHEA Grapalat"/>
          <w:i w:val="0"/>
          <w:sz w:val="24"/>
          <w:szCs w:val="24"/>
        </w:rPr>
      </w:pPr>
      <w:r w:rsidRPr="00DD2B43">
        <w:rPr>
          <w:rFonts w:ascii="GHEA Grapalat" w:hAnsi="GHEA Grapalat"/>
          <w:i w:val="0"/>
          <w:sz w:val="24"/>
          <w:szCs w:val="24"/>
        </w:rPr>
        <w:t xml:space="preserve">Телефон </w:t>
      </w:r>
      <w:r w:rsidRPr="004F72E4">
        <w:rPr>
          <w:i w:val="0"/>
          <w:u w:val="single"/>
        </w:rPr>
        <w:t>010 27 09 30</w:t>
      </w:r>
    </w:p>
    <w:p w14:paraId="5ECAEB62" w14:textId="77777777" w:rsidR="00780D1C" w:rsidRPr="001807AD" w:rsidRDefault="00780D1C" w:rsidP="00780D1C">
      <w:pPr>
        <w:pStyle w:val="BodyTextIndent"/>
        <w:spacing w:line="240" w:lineRule="auto"/>
        <w:jc w:val="center"/>
        <w:rPr>
          <w:rFonts w:ascii="GHEA Grapalat" w:hAnsi="GHEA Grapalat"/>
          <w:i w:val="0"/>
          <w:u w:val="single"/>
          <w:lang w:val="af-ZA"/>
        </w:rPr>
      </w:pPr>
      <w:r w:rsidRPr="00DD2B43">
        <w:rPr>
          <w:rFonts w:ascii="GHEA Grapalat" w:hAnsi="GHEA Grapalat"/>
          <w:i w:val="0"/>
          <w:sz w:val="24"/>
          <w:szCs w:val="24"/>
        </w:rPr>
        <w:t xml:space="preserve">Электронная почта </w:t>
      </w:r>
      <w:r w:rsidRPr="004F72E4">
        <w:rPr>
          <w:i w:val="0"/>
          <w:u w:val="single"/>
        </w:rPr>
        <w:t>g.avagyan.tender@gmail.com</w:t>
      </w:r>
    </w:p>
    <w:p w14:paraId="29B4EBBD" w14:textId="77777777" w:rsidR="00780D1C" w:rsidRPr="00BC0CCD" w:rsidRDefault="00780D1C" w:rsidP="00780D1C">
      <w:pPr>
        <w:pStyle w:val="BodyTextIndent"/>
        <w:widowControl w:val="0"/>
        <w:spacing w:line="240" w:lineRule="auto"/>
        <w:ind w:left="1406"/>
        <w:rPr>
          <w:rFonts w:ascii="GHEA Grapalat" w:hAnsi="GHEA Grapalat"/>
          <w:i w:val="0"/>
          <w:sz w:val="24"/>
          <w:szCs w:val="24"/>
        </w:rPr>
      </w:pPr>
    </w:p>
    <w:p w14:paraId="1CC48309" w14:textId="77777777" w:rsidR="00780D1C" w:rsidRPr="009044F1" w:rsidRDefault="00780D1C" w:rsidP="00780D1C">
      <w:pPr>
        <w:pStyle w:val="BodyText"/>
        <w:widowControl w:val="0"/>
        <w:spacing w:after="160"/>
        <w:ind w:firstLine="567"/>
        <w:jc w:val="right"/>
        <w:rPr>
          <w:rFonts w:ascii="GHEA Grapalat" w:hAnsi="GHEA Grapalat" w:cs="Sylfaen"/>
          <w:i/>
        </w:rPr>
      </w:pPr>
      <w:r w:rsidRPr="00DD2B43">
        <w:rPr>
          <w:rFonts w:ascii="GHEA Grapalat" w:hAnsi="GHEA Grapalat"/>
        </w:rPr>
        <w:t xml:space="preserve">Заказчик </w:t>
      </w:r>
      <w:r>
        <w:rPr>
          <w:rFonts w:ascii="GHEA Grapalat" w:hAnsi="GHEA Grapalat"/>
        </w:rPr>
        <w:t xml:space="preserve">  </w:t>
      </w:r>
      <w:r w:rsidRPr="00AC6F9F">
        <w:rPr>
          <w:rFonts w:ascii="GHEA Grapalat" w:hAnsi="GHEA Grapalat"/>
        </w:rPr>
        <w:t>Ереванский Центр Здоровья “Баграмян”</w:t>
      </w:r>
      <w:r>
        <w:rPr>
          <w:rFonts w:ascii="GHEA Grapalat" w:hAnsi="GHEA Grapalat"/>
        </w:rPr>
        <w:t xml:space="preserve"> ЗАО</w:t>
      </w:r>
      <w:r>
        <w:rPr>
          <w:rFonts w:ascii="GHEA Grapalat" w:hAnsi="GHEA Grapalat" w:cs="Sylfaen"/>
          <w:b/>
        </w:rPr>
        <w:t xml:space="preserve"> </w:t>
      </w:r>
      <w:r>
        <w:rPr>
          <w:rFonts w:ascii="GHEA Grapalat" w:hAnsi="GHEA Grapalat" w:cs="Sylfaen"/>
          <w:b/>
        </w:rPr>
        <w:br w:type="page"/>
      </w:r>
      <w:r w:rsidRPr="009044F1">
        <w:rPr>
          <w:rFonts w:ascii="GHEA Grapalat" w:hAnsi="GHEA Grapalat"/>
          <w:i/>
        </w:rPr>
        <w:lastRenderedPageBreak/>
        <w:t>Утверждено</w:t>
      </w:r>
    </w:p>
    <w:p w14:paraId="39E3ADC9" w14:textId="3F8EA34D" w:rsidR="00780D1C" w:rsidRPr="009044F1" w:rsidRDefault="00780D1C" w:rsidP="00780D1C">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 xml:space="preserve">Решением Оценочной комиссии </w:t>
      </w:r>
      <w:r>
        <w:rPr>
          <w:rFonts w:ascii="GHEA Grapalat" w:hAnsi="GHEA Grapalat"/>
        </w:rPr>
        <w:t>запросе котировок</w:t>
      </w:r>
      <w:r w:rsidRPr="001B32D9">
        <w:rPr>
          <w:rFonts w:ascii="GHEA Grapalat" w:hAnsi="GHEA Grapalat" w:cs="Sylfaen"/>
        </w:rPr>
        <w:br/>
      </w:r>
      <w:r w:rsidRPr="009044F1">
        <w:rPr>
          <w:rFonts w:ascii="GHEA Grapalat" w:hAnsi="GHEA Grapalat"/>
        </w:rPr>
        <w:t xml:space="preserve">под кодом </w:t>
      </w:r>
      <w:r w:rsidRPr="00522625">
        <w:rPr>
          <w:rFonts w:ascii="GHEA Grapalat" w:hAnsi="GHEA Grapalat" w:cs="Sylfaen"/>
          <w:b/>
          <w:lang w:val="hy-AM"/>
        </w:rPr>
        <w:t>«</w:t>
      </w:r>
      <w:r w:rsidRPr="00DC6051">
        <w:rPr>
          <w:rFonts w:ascii="GHEA Grapalat" w:hAnsi="GHEA Grapalat" w:cs="Sylfaen"/>
          <w:b/>
          <w:lang w:val="hy-AM"/>
        </w:rPr>
        <w:t>N8POL-GH</w:t>
      </w:r>
      <w:r>
        <w:rPr>
          <w:rFonts w:ascii="GHEA Grapalat" w:hAnsi="GHEA Grapalat" w:cs="Sylfaen"/>
          <w:b/>
          <w:lang w:val="en-US"/>
        </w:rPr>
        <w:t>AP</w:t>
      </w:r>
      <w:r w:rsidRPr="00DC6051">
        <w:rPr>
          <w:rFonts w:ascii="GHEA Grapalat" w:hAnsi="GHEA Grapalat" w:cs="Sylfaen"/>
          <w:b/>
          <w:lang w:val="hy-AM"/>
        </w:rPr>
        <w:t>DzB</w:t>
      </w:r>
      <w:r w:rsidRPr="00522625">
        <w:rPr>
          <w:rFonts w:ascii="GHEA Grapalat" w:hAnsi="GHEA Grapalat" w:cs="Sylfaen"/>
          <w:b/>
          <w:lang w:val="hy-AM"/>
        </w:rPr>
        <w:t xml:space="preserve"> 2</w:t>
      </w:r>
      <w:r w:rsidR="00852EA6">
        <w:rPr>
          <w:rFonts w:ascii="GHEA Grapalat" w:hAnsi="GHEA Grapalat" w:cs="Sylfaen"/>
          <w:b/>
        </w:rPr>
        <w:t>6</w:t>
      </w:r>
      <w:r w:rsidRPr="00522625">
        <w:rPr>
          <w:rFonts w:ascii="GHEA Grapalat" w:hAnsi="GHEA Grapalat" w:cs="Sylfaen"/>
          <w:b/>
          <w:lang w:val="hy-AM"/>
        </w:rPr>
        <w:t>/</w:t>
      </w:r>
      <w:r w:rsidR="00CC6AAC" w:rsidRPr="00CC6AAC">
        <w:rPr>
          <w:rFonts w:ascii="GHEA Grapalat" w:hAnsi="GHEA Grapalat" w:cs="Sylfaen"/>
          <w:b/>
        </w:rPr>
        <w:t>3</w:t>
      </w:r>
      <w:r w:rsidRPr="00522625">
        <w:rPr>
          <w:rFonts w:ascii="GHEA Grapalat" w:hAnsi="GHEA Grapalat" w:cs="Sylfaen"/>
          <w:b/>
          <w:lang w:val="hy-AM"/>
        </w:rPr>
        <w:t>»</w:t>
      </w:r>
    </w:p>
    <w:p w14:paraId="6E8ED6BA" w14:textId="7CE278B3" w:rsidR="00780D1C" w:rsidRPr="009044F1" w:rsidRDefault="00780D1C" w:rsidP="00780D1C">
      <w:pPr>
        <w:pStyle w:val="BodyText"/>
        <w:widowControl w:val="0"/>
        <w:spacing w:after="160"/>
        <w:ind w:firstLine="567"/>
        <w:jc w:val="right"/>
        <w:rPr>
          <w:rFonts w:ascii="GHEA Grapalat" w:hAnsi="GHEA Grapalat"/>
          <w:i/>
        </w:rPr>
      </w:pPr>
      <w:r>
        <w:rPr>
          <w:rFonts w:ascii="GHEA Grapalat" w:hAnsi="GHEA Grapalat"/>
          <w:i/>
        </w:rPr>
        <w:t>№ 2</w:t>
      </w:r>
      <w:r w:rsidRPr="009044F1">
        <w:rPr>
          <w:rFonts w:ascii="GHEA Grapalat" w:hAnsi="GHEA Grapalat"/>
          <w:i/>
        </w:rPr>
        <w:t xml:space="preserve"> </w:t>
      </w:r>
      <w:r w:rsidRPr="00280E86">
        <w:rPr>
          <w:rFonts w:ascii="GHEA Grapalat" w:hAnsi="GHEA Grapalat"/>
          <w:i/>
        </w:rPr>
        <w:t xml:space="preserve">от </w:t>
      </w:r>
      <w:r w:rsidR="00CC6AAC">
        <w:rPr>
          <w:rFonts w:ascii="GHEA Grapalat" w:hAnsi="GHEA Grapalat"/>
          <w:i/>
          <w:lang w:val="en-US"/>
        </w:rPr>
        <w:t>02</w:t>
      </w:r>
      <w:r w:rsidRPr="00280E86">
        <w:rPr>
          <w:rFonts w:ascii="GHEA Grapalat" w:hAnsi="GHEA Grapalat"/>
          <w:i/>
        </w:rPr>
        <w:t>.</w:t>
      </w:r>
      <w:r w:rsidR="00852EA6">
        <w:rPr>
          <w:rFonts w:ascii="GHEA Grapalat" w:hAnsi="GHEA Grapalat"/>
          <w:i/>
        </w:rPr>
        <w:t>0</w:t>
      </w:r>
      <w:r w:rsidR="00CC6AAC">
        <w:rPr>
          <w:rFonts w:ascii="GHEA Grapalat" w:hAnsi="GHEA Grapalat"/>
          <w:i/>
          <w:lang w:val="en-US"/>
        </w:rPr>
        <w:t>2</w:t>
      </w:r>
      <w:r w:rsidRPr="00280E86">
        <w:rPr>
          <w:rFonts w:ascii="GHEA Grapalat" w:hAnsi="GHEA Grapalat"/>
          <w:i/>
        </w:rPr>
        <w:t xml:space="preserve"> 2</w:t>
      </w:r>
      <w:r w:rsidR="00852EA6">
        <w:rPr>
          <w:rFonts w:ascii="GHEA Grapalat" w:hAnsi="GHEA Grapalat"/>
          <w:i/>
        </w:rPr>
        <w:t>6</w:t>
      </w:r>
      <w:r w:rsidRPr="00280E86">
        <w:rPr>
          <w:rFonts w:ascii="GHEA Grapalat" w:hAnsi="GHEA Grapalat"/>
          <w:i/>
        </w:rPr>
        <w:t>г.</w:t>
      </w:r>
    </w:p>
    <w:p w14:paraId="78D08E2F" w14:textId="77777777" w:rsidR="00780D1C" w:rsidRPr="009044F1" w:rsidRDefault="00780D1C" w:rsidP="00780D1C">
      <w:pPr>
        <w:pStyle w:val="BodyText"/>
        <w:widowControl w:val="0"/>
        <w:spacing w:after="160"/>
        <w:ind w:right="-7" w:firstLine="567"/>
        <w:jc w:val="center"/>
        <w:rPr>
          <w:rFonts w:ascii="GHEA Grapalat" w:hAnsi="GHEA Grapalat"/>
        </w:rPr>
      </w:pPr>
    </w:p>
    <w:p w14:paraId="73EBA193" w14:textId="77777777" w:rsidR="00780D1C" w:rsidRPr="003A1EBB" w:rsidRDefault="00780D1C" w:rsidP="00780D1C">
      <w:pPr>
        <w:pStyle w:val="BodyText"/>
        <w:widowControl w:val="0"/>
        <w:spacing w:after="160"/>
        <w:ind w:right="-7" w:firstLine="567"/>
        <w:jc w:val="center"/>
        <w:rPr>
          <w:rFonts w:ascii="GHEA Grapalat" w:hAnsi="GHEA Grapalat"/>
        </w:rPr>
      </w:pPr>
    </w:p>
    <w:p w14:paraId="31A27206" w14:textId="77777777" w:rsidR="00780D1C" w:rsidRPr="003A1EBB" w:rsidRDefault="00780D1C" w:rsidP="00780D1C">
      <w:pPr>
        <w:pStyle w:val="BodyText"/>
        <w:widowControl w:val="0"/>
        <w:spacing w:after="160"/>
        <w:ind w:right="-7" w:firstLine="567"/>
        <w:jc w:val="center"/>
        <w:rPr>
          <w:rFonts w:ascii="GHEA Grapalat" w:hAnsi="GHEA Grapalat"/>
        </w:rPr>
      </w:pPr>
    </w:p>
    <w:p w14:paraId="3FFD2021" w14:textId="77777777" w:rsidR="00780D1C" w:rsidRPr="003A1EBB" w:rsidRDefault="00780D1C" w:rsidP="00780D1C">
      <w:pPr>
        <w:pStyle w:val="BodyText"/>
        <w:widowControl w:val="0"/>
        <w:spacing w:after="160"/>
        <w:ind w:right="-7" w:firstLine="567"/>
        <w:jc w:val="center"/>
        <w:rPr>
          <w:rFonts w:ascii="GHEA Grapalat" w:hAnsi="GHEA Grapalat"/>
        </w:rPr>
      </w:pPr>
      <w:r w:rsidRPr="00AC6F9F">
        <w:rPr>
          <w:rFonts w:ascii="GHEA Grapalat" w:hAnsi="GHEA Grapalat"/>
          <w:i/>
        </w:rPr>
        <w:t>Ереванский Центр Здоровья “Баграмян”</w:t>
      </w:r>
      <w:r>
        <w:rPr>
          <w:rFonts w:ascii="GHEA Grapalat" w:hAnsi="GHEA Grapalat"/>
        </w:rPr>
        <w:t xml:space="preserve"> ЗАО</w:t>
      </w:r>
    </w:p>
    <w:p w14:paraId="6CC6648F" w14:textId="77777777" w:rsidR="00780D1C" w:rsidRPr="003A1EBB" w:rsidRDefault="00780D1C" w:rsidP="00780D1C">
      <w:pPr>
        <w:pStyle w:val="BodyText"/>
        <w:widowControl w:val="0"/>
        <w:spacing w:after="160"/>
        <w:ind w:right="-7" w:firstLine="567"/>
        <w:jc w:val="center"/>
        <w:rPr>
          <w:rFonts w:ascii="GHEA Grapalat" w:hAnsi="GHEA Grapalat"/>
        </w:rPr>
      </w:pPr>
    </w:p>
    <w:p w14:paraId="120CA23C" w14:textId="77777777" w:rsidR="00780D1C" w:rsidRPr="003A1EBB" w:rsidRDefault="00780D1C" w:rsidP="00780D1C">
      <w:pPr>
        <w:pStyle w:val="BodyText"/>
        <w:widowControl w:val="0"/>
        <w:spacing w:after="160"/>
        <w:ind w:right="-7" w:firstLine="567"/>
        <w:jc w:val="center"/>
        <w:rPr>
          <w:rFonts w:ascii="GHEA Grapalat" w:hAnsi="GHEA Grapalat"/>
        </w:rPr>
      </w:pPr>
    </w:p>
    <w:p w14:paraId="09B89B03" w14:textId="77777777" w:rsidR="00780D1C" w:rsidRPr="003A1EBB" w:rsidRDefault="00780D1C" w:rsidP="00780D1C">
      <w:pPr>
        <w:pStyle w:val="BodyText"/>
        <w:widowControl w:val="0"/>
        <w:spacing w:after="160"/>
        <w:ind w:right="-7" w:firstLine="567"/>
        <w:jc w:val="center"/>
        <w:rPr>
          <w:rFonts w:ascii="GHEA Grapalat" w:hAnsi="GHEA Grapalat"/>
        </w:rPr>
      </w:pPr>
    </w:p>
    <w:p w14:paraId="0A1F72F2" w14:textId="77777777" w:rsidR="00780D1C" w:rsidRPr="009044F1" w:rsidRDefault="00780D1C" w:rsidP="00780D1C">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38971DF" w14:textId="77777777" w:rsidR="00780D1C" w:rsidRPr="009044F1" w:rsidRDefault="00780D1C" w:rsidP="00780D1C">
      <w:pPr>
        <w:pStyle w:val="BodyText"/>
        <w:widowControl w:val="0"/>
        <w:spacing w:after="160"/>
        <w:ind w:right="-7" w:firstLine="567"/>
        <w:jc w:val="center"/>
        <w:rPr>
          <w:rFonts w:ascii="GHEA Grapalat" w:hAnsi="GHEA Grapalat" w:cs="Sylfaen"/>
        </w:rPr>
      </w:pPr>
    </w:p>
    <w:p w14:paraId="7AE26E8C" w14:textId="77777777" w:rsidR="00780D1C" w:rsidRPr="009044F1" w:rsidRDefault="00780D1C" w:rsidP="00780D1C">
      <w:pPr>
        <w:pStyle w:val="BodyText"/>
        <w:widowControl w:val="0"/>
        <w:spacing w:after="160"/>
        <w:ind w:right="-7" w:firstLine="567"/>
        <w:jc w:val="center"/>
        <w:rPr>
          <w:rFonts w:ascii="GHEA Grapalat" w:hAnsi="GHEA Grapalat" w:cs="Sylfaen"/>
        </w:rPr>
      </w:pPr>
    </w:p>
    <w:p w14:paraId="5BB7D87C" w14:textId="5EDC5BF3" w:rsidR="00780D1C" w:rsidRPr="003A1EBB" w:rsidRDefault="00780D1C" w:rsidP="00780D1C">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sidRPr="00BC0CCD">
        <w:rPr>
          <w:rFonts w:ascii="GHEA Grapalat" w:hAnsi="GHEA Grapalat"/>
        </w:rPr>
        <w:t>ЗАПРОС КОТИРОВОК</w:t>
      </w:r>
      <w:r w:rsidRPr="009044F1">
        <w:rPr>
          <w:rFonts w:ascii="GHEA Grapalat" w:hAnsi="GHEA Grapalat"/>
        </w:rPr>
        <w:t>, ОБЪЯВЛЕННЫЙ С ЦЕЛЬЮ ПРИОБРЕТЕНИЯ "</w:t>
      </w:r>
      <w:r w:rsidR="00345D03" w:rsidRPr="00345D03">
        <w:rPr>
          <w:rFonts w:ascii="GHEA Grapalat" w:hAnsi="GHEA Grapalat"/>
        </w:rPr>
        <w:t>ХИМИЧЕСКИХ РЕАГЕНТ</w:t>
      </w:r>
      <w:r w:rsidRPr="009044F1">
        <w:rPr>
          <w:rFonts w:ascii="GHEA Grapalat" w:hAnsi="GHEA Grapalat"/>
        </w:rPr>
        <w:t xml:space="preserve">" ДЛЯ НУЖД </w:t>
      </w:r>
      <w:r w:rsidRPr="00AC6F9F">
        <w:rPr>
          <w:rFonts w:ascii="GHEA Grapalat" w:hAnsi="GHEA Grapalat"/>
          <w:i/>
        </w:rPr>
        <w:t>Ереванск</w:t>
      </w:r>
      <w:r>
        <w:rPr>
          <w:rFonts w:ascii="GHEA Grapalat" w:hAnsi="GHEA Grapalat"/>
          <w:i/>
        </w:rPr>
        <w:t xml:space="preserve">ого </w:t>
      </w:r>
      <w:r w:rsidRPr="00AC6F9F">
        <w:rPr>
          <w:rFonts w:ascii="GHEA Grapalat" w:hAnsi="GHEA Grapalat"/>
          <w:i/>
        </w:rPr>
        <w:t>Центр</w:t>
      </w:r>
      <w:r>
        <w:rPr>
          <w:rFonts w:ascii="GHEA Grapalat" w:hAnsi="GHEA Grapalat"/>
          <w:i/>
        </w:rPr>
        <w:t>а</w:t>
      </w:r>
      <w:r w:rsidRPr="00AC6F9F">
        <w:rPr>
          <w:rFonts w:ascii="GHEA Grapalat" w:hAnsi="GHEA Grapalat"/>
          <w:i/>
        </w:rPr>
        <w:t xml:space="preserve"> Здоровья “Баграмян”</w:t>
      </w:r>
      <w:r>
        <w:rPr>
          <w:rFonts w:ascii="GHEA Grapalat" w:hAnsi="GHEA Grapalat"/>
        </w:rPr>
        <w:t xml:space="preserve"> ЗАО</w:t>
      </w:r>
    </w:p>
    <w:p w14:paraId="36F8EEFB" w14:textId="77777777" w:rsidR="00780D1C" w:rsidRPr="009044F1" w:rsidRDefault="00780D1C" w:rsidP="00780D1C">
      <w:pPr>
        <w:pStyle w:val="BodyText"/>
        <w:widowControl w:val="0"/>
        <w:spacing w:after="160"/>
        <w:ind w:right="-7" w:firstLine="567"/>
        <w:jc w:val="center"/>
        <w:rPr>
          <w:rFonts w:ascii="GHEA Grapalat" w:hAnsi="GHEA Grapalat"/>
        </w:rPr>
      </w:pPr>
    </w:p>
    <w:p w14:paraId="06F4D62C" w14:textId="77777777" w:rsidR="00780D1C" w:rsidRPr="009044F1" w:rsidRDefault="00780D1C" w:rsidP="00780D1C">
      <w:pPr>
        <w:pStyle w:val="BodyText"/>
        <w:widowControl w:val="0"/>
        <w:spacing w:after="160"/>
        <w:ind w:firstLine="567"/>
        <w:jc w:val="right"/>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9C9184B" w14:textId="77777777" w:rsidR="00780D1C" w:rsidRPr="009044F1" w:rsidRDefault="00780D1C" w:rsidP="00780D1C">
      <w:pPr>
        <w:widowControl w:val="0"/>
        <w:spacing w:after="160"/>
        <w:ind w:firstLine="567"/>
        <w:jc w:val="center"/>
        <w:rPr>
          <w:rFonts w:ascii="GHEA Grapalat" w:hAnsi="GHEA Grapalat" w:cs="Sylfaen"/>
          <w:b/>
        </w:rPr>
      </w:pPr>
      <w:r w:rsidRPr="009044F1">
        <w:rPr>
          <w:rFonts w:ascii="GHEA Grapalat" w:hAnsi="GHEA Grapalat"/>
        </w:rPr>
        <w:br w:type="page"/>
      </w:r>
    </w:p>
    <w:p w14:paraId="32B5EBEF" w14:textId="77777777" w:rsidR="00780D1C" w:rsidRPr="009044F1" w:rsidRDefault="00780D1C" w:rsidP="00780D1C">
      <w:pPr>
        <w:widowControl w:val="0"/>
        <w:spacing w:after="160"/>
        <w:jc w:val="center"/>
        <w:rPr>
          <w:rFonts w:ascii="GHEA Grapalat" w:hAnsi="GHEA Grapalat"/>
          <w:b/>
        </w:rPr>
      </w:pPr>
      <w:r w:rsidRPr="009044F1">
        <w:rPr>
          <w:rFonts w:ascii="GHEA Grapalat" w:hAnsi="GHEA Grapalat"/>
          <w:b/>
        </w:rPr>
        <w:lastRenderedPageBreak/>
        <w:t>СОДЕРЖАНИЕ</w:t>
      </w:r>
    </w:p>
    <w:p w14:paraId="0828FEE1" w14:textId="77777777" w:rsidR="00780D1C" w:rsidRPr="00A266F3" w:rsidRDefault="00780D1C" w:rsidP="00780D1C">
      <w:pPr>
        <w:widowControl w:val="0"/>
        <w:spacing w:after="160" w:line="360" w:lineRule="auto"/>
        <w:jc w:val="center"/>
        <w:rPr>
          <w:rFonts w:ascii="GHEA Grapalat" w:hAnsi="GHEA Grapalat" w:cs="Sylfaen"/>
          <w:b/>
        </w:rPr>
      </w:pPr>
      <w:r w:rsidRPr="00A266F3">
        <w:rPr>
          <w:rFonts w:ascii="GHEA Grapalat" w:hAnsi="GHEA Grapalat"/>
          <w:b/>
        </w:rPr>
        <w:t xml:space="preserve">ПРИГЛАШЕНИЯ НА ЗАПРОС КОТИРОВОК, </w:t>
      </w:r>
      <w:r w:rsidRPr="00BF09D6">
        <w:rPr>
          <w:rFonts w:ascii="GHEA Grapalat" w:hAnsi="GHEA Grapalat"/>
          <w:b/>
        </w:rPr>
        <w:br/>
      </w:r>
      <w:r w:rsidRPr="00A266F3">
        <w:rPr>
          <w:rFonts w:ascii="GHEA Grapalat" w:hAnsi="GHEA Grapalat"/>
          <w:b/>
        </w:rPr>
        <w:t>ОБЪЯВЛЕННЫЙ С ЦЕЛЬЮ ПРИОБРЕТЕНИЯ</w:t>
      </w:r>
    </w:p>
    <w:p w14:paraId="27C6A30E" w14:textId="52BEF97C" w:rsidR="00780D1C" w:rsidRPr="003F4CBB" w:rsidRDefault="00345D03" w:rsidP="00780D1C">
      <w:pPr>
        <w:pStyle w:val="BodyText"/>
        <w:widowControl w:val="0"/>
        <w:spacing w:after="160"/>
        <w:ind w:right="-7" w:firstLine="567"/>
        <w:jc w:val="center"/>
        <w:rPr>
          <w:rFonts w:ascii="GHEA Grapalat" w:hAnsi="GHEA Grapalat"/>
          <w:b/>
        </w:rPr>
      </w:pPr>
      <w:r w:rsidRPr="00852EA6">
        <w:rPr>
          <w:rFonts w:ascii="GHEA Grapalat" w:hAnsi="GHEA Grapalat"/>
          <w:b/>
        </w:rPr>
        <w:t>ХИМИЧЕСКИХ РЕАГЕНТ</w:t>
      </w:r>
      <w:r w:rsidR="00780D1C" w:rsidRPr="003018DB">
        <w:rPr>
          <w:rFonts w:ascii="GHEA Grapalat" w:hAnsi="GHEA Grapalat"/>
          <w:b/>
        </w:rPr>
        <w:t xml:space="preserve">  ДЛЯ НУЖД</w:t>
      </w:r>
    </w:p>
    <w:p w14:paraId="0A6A1519" w14:textId="77777777" w:rsidR="00780D1C" w:rsidRPr="009044F1" w:rsidRDefault="00780D1C" w:rsidP="00780D1C">
      <w:pPr>
        <w:widowControl w:val="0"/>
        <w:spacing w:after="160"/>
        <w:jc w:val="center"/>
        <w:rPr>
          <w:rFonts w:ascii="GHEA Grapalat" w:hAnsi="GHEA Grapalat" w:cs="Sylfaen"/>
          <w:b/>
        </w:rPr>
      </w:pPr>
      <w:r w:rsidRPr="003018DB">
        <w:rPr>
          <w:rFonts w:ascii="GHEA Grapalat" w:hAnsi="GHEA Grapalat"/>
          <w:b/>
        </w:rPr>
        <w:t xml:space="preserve"> </w:t>
      </w:r>
      <w:r w:rsidRPr="00AC6F9F">
        <w:rPr>
          <w:rFonts w:ascii="GHEA Grapalat" w:hAnsi="GHEA Grapalat"/>
          <w:i/>
        </w:rPr>
        <w:t>Ереванск</w:t>
      </w:r>
      <w:r>
        <w:rPr>
          <w:rFonts w:ascii="GHEA Grapalat" w:hAnsi="GHEA Grapalat"/>
          <w:i/>
        </w:rPr>
        <w:t>ого</w:t>
      </w:r>
      <w:r w:rsidRPr="00AC6F9F">
        <w:rPr>
          <w:rFonts w:ascii="GHEA Grapalat" w:hAnsi="GHEA Grapalat"/>
          <w:i/>
        </w:rPr>
        <w:t xml:space="preserve"> Центр</w:t>
      </w:r>
      <w:r>
        <w:rPr>
          <w:rFonts w:ascii="GHEA Grapalat" w:hAnsi="GHEA Grapalat"/>
          <w:i/>
        </w:rPr>
        <w:t>а</w:t>
      </w:r>
      <w:r w:rsidRPr="00AC6F9F">
        <w:rPr>
          <w:rFonts w:ascii="GHEA Grapalat" w:hAnsi="GHEA Grapalat"/>
          <w:i/>
        </w:rPr>
        <w:t xml:space="preserve"> Здоровья “Баграмян”</w:t>
      </w:r>
      <w:r>
        <w:rPr>
          <w:rFonts w:ascii="GHEA Grapalat" w:hAnsi="GHEA Grapalat"/>
        </w:rPr>
        <w:t xml:space="preserve"> ЗАО</w:t>
      </w:r>
    </w:p>
    <w:p w14:paraId="22B81EB9" w14:textId="77777777" w:rsidR="00780D1C" w:rsidRPr="008842CE" w:rsidRDefault="00780D1C" w:rsidP="00780D1C">
      <w:pPr>
        <w:widowControl w:val="0"/>
        <w:spacing w:after="160"/>
        <w:jc w:val="center"/>
        <w:rPr>
          <w:rFonts w:ascii="GHEA Grapalat" w:hAnsi="GHEA Grapalat"/>
          <w:b/>
        </w:rPr>
      </w:pPr>
      <w:r w:rsidRPr="009044F1">
        <w:rPr>
          <w:rFonts w:ascii="GHEA Grapalat" w:hAnsi="GHEA Grapalat"/>
          <w:b/>
        </w:rPr>
        <w:t>ЧАСТЬ I.</w:t>
      </w:r>
    </w:p>
    <w:p w14:paraId="0C7F735B" w14:textId="77777777" w:rsidR="00780D1C" w:rsidRPr="008842CE" w:rsidRDefault="00780D1C" w:rsidP="00780D1C">
      <w:pPr>
        <w:widowControl w:val="0"/>
        <w:spacing w:after="160"/>
        <w:jc w:val="center"/>
        <w:rPr>
          <w:rFonts w:ascii="GHEA Grapalat" w:hAnsi="GHEA Grapalat"/>
        </w:rPr>
      </w:pPr>
    </w:p>
    <w:p w14:paraId="10791CDD" w14:textId="77777777" w:rsidR="00780D1C" w:rsidRPr="009044F1"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1155039C" w14:textId="77777777" w:rsidR="00780D1C"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квалификационные критерии</w:t>
      </w:r>
      <w:r>
        <w:rPr>
          <w:rFonts w:ascii="GHEA Grapalat" w:hAnsi="GHEA Grapalat"/>
        </w:rPr>
        <w:t xml:space="preserve"> и порядок их оценки</w:t>
      </w:r>
    </w:p>
    <w:p w14:paraId="0578296E" w14:textId="77777777" w:rsidR="00780D1C" w:rsidRPr="00543BAE"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6DDA0573" w14:textId="77777777" w:rsidR="00780D1C" w:rsidRPr="009044F1" w:rsidRDefault="00780D1C" w:rsidP="00780D1C">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600FF839" w14:textId="77777777" w:rsidR="00780D1C" w:rsidRPr="009044F1" w:rsidRDefault="00780D1C" w:rsidP="00780D1C">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5FB28ED4" w14:textId="77777777" w:rsidR="00780D1C" w:rsidRPr="009044F1"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601E38F9" w14:textId="77777777" w:rsidR="00780D1C" w:rsidRPr="009044F1"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 xml:space="preserve"> </w:t>
      </w:r>
    </w:p>
    <w:p w14:paraId="027CA01F" w14:textId="77777777" w:rsidR="00780D1C" w:rsidRPr="008842CE" w:rsidRDefault="00780D1C" w:rsidP="00780D1C">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02177BD0" w14:textId="77777777" w:rsidR="00780D1C" w:rsidRPr="003A1EBB"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59F59708" w14:textId="77777777" w:rsidR="00780D1C" w:rsidRPr="009044F1"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3DAFEEC9" w14:textId="77777777" w:rsidR="00780D1C" w:rsidRPr="003A1EBB"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16861E6" w14:textId="77777777" w:rsidR="00780D1C" w:rsidRPr="00543BAE"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3C8075F8" w14:textId="77777777" w:rsidR="00780D1C" w:rsidRPr="00374F4A" w:rsidRDefault="00780D1C" w:rsidP="00780D1C">
      <w:pPr>
        <w:widowControl w:val="0"/>
        <w:spacing w:after="160"/>
        <w:jc w:val="center"/>
        <w:rPr>
          <w:rFonts w:ascii="GHEA Grapalat" w:hAnsi="GHEA Grapalat"/>
          <w:b/>
        </w:rPr>
      </w:pPr>
      <w:r>
        <w:rPr>
          <w:rFonts w:ascii="GHEA Grapalat" w:hAnsi="GHEA Grapalat"/>
          <w:b/>
        </w:rPr>
        <w:t xml:space="preserve">ЧАСТЬ II. </w:t>
      </w:r>
    </w:p>
    <w:p w14:paraId="273A7486" w14:textId="77777777" w:rsidR="00780D1C" w:rsidRPr="00374F4A" w:rsidRDefault="00780D1C" w:rsidP="00780D1C">
      <w:pPr>
        <w:widowControl w:val="0"/>
        <w:spacing w:after="160"/>
        <w:jc w:val="center"/>
        <w:rPr>
          <w:rFonts w:ascii="GHEA Grapalat" w:hAnsi="GHEA Grapalat"/>
          <w:b/>
        </w:rPr>
      </w:pPr>
    </w:p>
    <w:p w14:paraId="089512D2" w14:textId="77777777" w:rsidR="00780D1C" w:rsidRDefault="00780D1C" w:rsidP="00780D1C">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59FFC978" w14:textId="77777777" w:rsidR="00780D1C" w:rsidRPr="008842CE" w:rsidRDefault="00780D1C" w:rsidP="00780D1C">
      <w:pPr>
        <w:widowControl w:val="0"/>
        <w:spacing w:after="160"/>
        <w:jc w:val="center"/>
        <w:rPr>
          <w:rFonts w:ascii="GHEA Grapalat" w:hAnsi="GHEA Grapalat"/>
          <w:b/>
        </w:rPr>
      </w:pPr>
    </w:p>
    <w:p w14:paraId="44E0EFDD" w14:textId="77777777" w:rsidR="00780D1C" w:rsidRPr="003A1EBB" w:rsidRDefault="00780D1C" w:rsidP="00780D1C">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045EC103" w14:textId="77777777" w:rsidR="00780D1C" w:rsidRPr="003A1EBB" w:rsidRDefault="00780D1C" w:rsidP="00780D1C">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21F4DC2" w14:textId="77777777" w:rsidR="00780D1C" w:rsidRPr="00625529" w:rsidRDefault="00780D1C" w:rsidP="00780D1C">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28D9E7DA" w14:textId="6B001DBE" w:rsidR="00780D1C" w:rsidRPr="006D2DF7" w:rsidRDefault="00780D1C" w:rsidP="00780D1C">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spacing w:val="-6"/>
        </w:rPr>
        <w:t>N8POL-GH</w:t>
      </w:r>
      <w:r w:rsidR="00971DAE">
        <w:rPr>
          <w:rFonts w:ascii="GHEA Grapalat" w:hAnsi="GHEA Grapalat"/>
          <w:spacing w:val="-6"/>
          <w:lang w:val="en-US"/>
        </w:rPr>
        <w:t>AP</w:t>
      </w:r>
      <w:r>
        <w:rPr>
          <w:rFonts w:ascii="GHEA Grapalat" w:hAnsi="GHEA Grapalat"/>
          <w:spacing w:val="-6"/>
        </w:rPr>
        <w:t>DzB 2</w:t>
      </w:r>
      <w:r w:rsidRPr="00271E7E">
        <w:rPr>
          <w:rFonts w:ascii="GHEA Grapalat" w:hAnsi="GHEA Grapalat"/>
          <w:spacing w:val="-6"/>
        </w:rPr>
        <w:t>5</w:t>
      </w:r>
      <w:r>
        <w:rPr>
          <w:rFonts w:ascii="GHEA Grapalat" w:hAnsi="GHEA Grapalat"/>
          <w:spacing w:val="-6"/>
        </w:rPr>
        <w:t>/</w:t>
      </w:r>
      <w:r w:rsidRPr="00264F03">
        <w:rPr>
          <w:rFonts w:ascii="GHEA Grapalat" w:hAnsi="GHEA Grapalat"/>
          <w:spacing w:val="-6"/>
        </w:rPr>
        <w:t>1</w:t>
      </w:r>
      <w:r w:rsidR="00345D03" w:rsidRPr="00345D03">
        <w:rPr>
          <w:rFonts w:ascii="GHEA Grapalat" w:hAnsi="GHEA Grapalat"/>
          <w:spacing w:val="-6"/>
        </w:rPr>
        <w:t>5</w:t>
      </w:r>
      <w:r w:rsidRPr="006D2DF7">
        <w:rPr>
          <w:rFonts w:ascii="GHEA Grapalat" w:hAnsi="GHEA Grapalat"/>
          <w:spacing w:val="-6"/>
        </w:rPr>
        <w:t xml:space="preserve"> (далее — процедура).</w:t>
      </w:r>
    </w:p>
    <w:p w14:paraId="4AA07102" w14:textId="77777777" w:rsidR="00780D1C" w:rsidRPr="000B2CFA" w:rsidRDefault="00780D1C" w:rsidP="00780D1C">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1C3944" w14:textId="77777777" w:rsidR="00780D1C" w:rsidRPr="009044F1" w:rsidRDefault="00780D1C" w:rsidP="00780D1C">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DCD8985" w14:textId="77777777" w:rsidR="00780D1C" w:rsidRPr="009044F1" w:rsidRDefault="00780D1C" w:rsidP="00780D1C">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121866A" w14:textId="77777777" w:rsidR="00780D1C" w:rsidRPr="009044F1" w:rsidRDefault="00780D1C" w:rsidP="00780D1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3C4706">
        <w:rPr>
          <w:u w:val="single"/>
        </w:rPr>
        <w:t xml:space="preserve"> </w:t>
      </w:r>
      <w:r w:rsidRPr="004F72E4">
        <w:rPr>
          <w:u w:val="single"/>
        </w:rPr>
        <w:t>g.avagyan.tender@gmail.com</w:t>
      </w:r>
      <w:r w:rsidRPr="009044F1">
        <w:rPr>
          <w:rFonts w:ascii="GHEA Grapalat" w:hAnsi="GHEA Grapalat"/>
          <w:sz w:val="24"/>
          <w:szCs w:val="24"/>
        </w:rPr>
        <w:t xml:space="preserve"> ".</w:t>
      </w:r>
    </w:p>
    <w:p w14:paraId="7F19FA93" w14:textId="4E2E54D8" w:rsidR="00096865" w:rsidRPr="009044F1" w:rsidRDefault="00780D1C" w:rsidP="00780D1C">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22AED32A"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7E7AC2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DC523D8" w14:textId="7290BFA8"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45D03" w:rsidRPr="00345D03">
        <w:rPr>
          <w:rFonts w:ascii="GHEA Grapalat" w:hAnsi="GHEA Grapalat"/>
          <w:i w:val="0"/>
          <w:sz w:val="24"/>
          <w:szCs w:val="24"/>
        </w:rPr>
        <w:t>Химические реагенты</w:t>
      </w:r>
      <w:r w:rsidRPr="009044F1">
        <w:rPr>
          <w:rFonts w:ascii="GHEA Grapalat" w:hAnsi="GHEA Grapalat"/>
          <w:i w:val="0"/>
          <w:sz w:val="24"/>
          <w:szCs w:val="24"/>
        </w:rPr>
        <w:t>" (далее — также товар) для нужд "</w:t>
      </w:r>
      <w:r w:rsidR="00971DAE" w:rsidRPr="00971DAE">
        <w:rPr>
          <w:rFonts w:ascii="GHEA Grapalat" w:hAnsi="GHEA Grapalat"/>
        </w:rPr>
        <w:t xml:space="preserve"> </w:t>
      </w:r>
      <w:r w:rsidR="00971DAE" w:rsidRPr="00971DAE">
        <w:rPr>
          <w:rFonts w:ascii="GHEA Grapalat" w:hAnsi="GHEA Grapalat"/>
          <w:i w:val="0"/>
          <w:sz w:val="24"/>
          <w:szCs w:val="24"/>
        </w:rPr>
        <w:t>Ереванского Центра Здоровья “Баграмян” ЗАО</w:t>
      </w:r>
      <w:r w:rsidR="00971DAE"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B23DEF" w:rsidRPr="00B23DEF">
        <w:rPr>
          <w:rFonts w:ascii="GHEA Grapalat" w:hAnsi="GHEA Grapalat"/>
          <w:i w:val="0"/>
          <w:sz w:val="24"/>
          <w:szCs w:val="24"/>
        </w:rPr>
        <w:t>33</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57AC7AC9" w14:textId="77777777" w:rsidTr="00AD432A">
        <w:trPr>
          <w:jc w:val="center"/>
        </w:trPr>
        <w:tc>
          <w:tcPr>
            <w:tcW w:w="2776" w:type="dxa"/>
            <w:gridSpan w:val="2"/>
            <w:vAlign w:val="center"/>
          </w:tcPr>
          <w:p w14:paraId="0EFD0C15"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1CC549CA"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5488152D" w14:textId="77777777" w:rsidTr="00AD432A">
        <w:trPr>
          <w:jc w:val="center"/>
        </w:trPr>
        <w:tc>
          <w:tcPr>
            <w:tcW w:w="1530" w:type="dxa"/>
            <w:vAlign w:val="center"/>
          </w:tcPr>
          <w:p w14:paraId="0EEF57E6"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F0BD518"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3FAB895"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852EA6" w:rsidRPr="009044F1" w14:paraId="1A52BE13" w14:textId="77777777" w:rsidTr="00971DAE">
        <w:trPr>
          <w:trHeight w:val="610"/>
          <w:jc w:val="center"/>
        </w:trPr>
        <w:tc>
          <w:tcPr>
            <w:tcW w:w="1530" w:type="dxa"/>
            <w:vAlign w:val="center"/>
          </w:tcPr>
          <w:p w14:paraId="03A15284" w14:textId="704516D7" w:rsidR="00852EA6" w:rsidRPr="009044F1" w:rsidRDefault="00852EA6" w:rsidP="00852EA6">
            <w:pPr>
              <w:pStyle w:val="BodyTextIndent2"/>
              <w:widowControl w:val="0"/>
              <w:spacing w:line="240" w:lineRule="auto"/>
              <w:ind w:firstLine="0"/>
              <w:jc w:val="center"/>
              <w:rPr>
                <w:rFonts w:ascii="GHEA Grapalat" w:hAnsi="GHEA Grapalat"/>
                <w:sz w:val="24"/>
                <w:szCs w:val="24"/>
              </w:rPr>
            </w:pPr>
            <w:r w:rsidRPr="006662B4">
              <w:rPr>
                <w:rFonts w:ascii="GHEA Grapalat" w:hAnsi="GHEA Grapalat"/>
              </w:rPr>
              <w:t>1</w:t>
            </w:r>
          </w:p>
        </w:tc>
        <w:tc>
          <w:tcPr>
            <w:tcW w:w="1246" w:type="dxa"/>
            <w:vAlign w:val="center"/>
          </w:tcPr>
          <w:p w14:paraId="5EE74C65" w14:textId="42102959" w:rsidR="00852EA6" w:rsidRPr="00971DAE" w:rsidRDefault="00852EA6" w:rsidP="00852EA6">
            <w:pPr>
              <w:pStyle w:val="BodyTextIndent2"/>
              <w:widowControl w:val="0"/>
              <w:spacing w:line="240" w:lineRule="auto"/>
              <w:ind w:firstLine="0"/>
              <w:jc w:val="center"/>
              <w:rPr>
                <w:rFonts w:ascii="GHEA Grapalat" w:hAnsi="GHEA Grapalat"/>
                <w:sz w:val="24"/>
                <w:szCs w:val="24"/>
                <w:highlight w:val="yellow"/>
              </w:rPr>
            </w:pPr>
            <w:r>
              <w:rPr>
                <w:rFonts w:ascii="GHEA Grapalat" w:hAnsi="GHEA Grapalat" w:cs="Calibri"/>
                <w:color w:val="000000"/>
              </w:rPr>
              <w:t>1224000</w:t>
            </w:r>
          </w:p>
        </w:tc>
        <w:tc>
          <w:tcPr>
            <w:tcW w:w="6458" w:type="dxa"/>
            <w:vAlign w:val="center"/>
          </w:tcPr>
          <w:p w14:paraId="6A6AB29A" w14:textId="62B3C637"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Раствор для разбавления</w:t>
            </w:r>
          </w:p>
        </w:tc>
      </w:tr>
      <w:tr w:rsidR="00852EA6" w:rsidRPr="00345D03" w14:paraId="4981FE5A" w14:textId="77777777" w:rsidTr="00AD432A">
        <w:trPr>
          <w:jc w:val="center"/>
        </w:trPr>
        <w:tc>
          <w:tcPr>
            <w:tcW w:w="1530" w:type="dxa"/>
            <w:vAlign w:val="center"/>
          </w:tcPr>
          <w:p w14:paraId="7352A99A" w14:textId="15B448C3" w:rsidR="00852EA6" w:rsidRPr="009044F1" w:rsidRDefault="00852EA6" w:rsidP="00852EA6">
            <w:pPr>
              <w:pStyle w:val="BodyTextIndent2"/>
              <w:widowControl w:val="0"/>
              <w:spacing w:after="120" w:line="240" w:lineRule="auto"/>
              <w:ind w:firstLine="0"/>
              <w:jc w:val="center"/>
              <w:rPr>
                <w:rFonts w:ascii="GHEA Grapalat" w:hAnsi="GHEA Grapalat"/>
                <w:sz w:val="24"/>
                <w:szCs w:val="24"/>
              </w:rPr>
            </w:pPr>
            <w:r w:rsidRPr="006662B4">
              <w:rPr>
                <w:rFonts w:ascii="GHEA Grapalat" w:hAnsi="GHEA Grapalat"/>
              </w:rPr>
              <w:t>2</w:t>
            </w:r>
          </w:p>
        </w:tc>
        <w:tc>
          <w:tcPr>
            <w:tcW w:w="1246" w:type="dxa"/>
            <w:vAlign w:val="center"/>
          </w:tcPr>
          <w:p w14:paraId="45417CD2" w14:textId="0D35C2EE" w:rsidR="00852EA6" w:rsidRPr="00971DAE" w:rsidRDefault="00852EA6" w:rsidP="00852EA6">
            <w:pPr>
              <w:pStyle w:val="BodyTextIndent2"/>
              <w:widowControl w:val="0"/>
              <w:spacing w:after="120" w:line="240" w:lineRule="auto"/>
              <w:ind w:firstLine="0"/>
              <w:jc w:val="center"/>
              <w:rPr>
                <w:rFonts w:ascii="GHEA Grapalat" w:hAnsi="GHEA Grapalat"/>
                <w:sz w:val="24"/>
                <w:szCs w:val="24"/>
                <w:highlight w:val="yellow"/>
              </w:rPr>
            </w:pPr>
            <w:r>
              <w:rPr>
                <w:rFonts w:ascii="GHEA Grapalat" w:hAnsi="GHEA Grapalat" w:cs="Calibri"/>
                <w:color w:val="000000"/>
              </w:rPr>
              <w:t>891000</w:t>
            </w:r>
          </w:p>
        </w:tc>
        <w:tc>
          <w:tcPr>
            <w:tcW w:w="6458" w:type="dxa"/>
            <w:vAlign w:val="center"/>
          </w:tcPr>
          <w:p w14:paraId="7C5E5223" w14:textId="33E31BB7"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Раствор для лизиса LD</w:t>
            </w:r>
          </w:p>
        </w:tc>
      </w:tr>
      <w:tr w:rsidR="00852EA6" w:rsidRPr="009044F1" w14:paraId="6FF624EE" w14:textId="77777777" w:rsidTr="00AD432A">
        <w:trPr>
          <w:jc w:val="center"/>
        </w:trPr>
        <w:tc>
          <w:tcPr>
            <w:tcW w:w="1530" w:type="dxa"/>
            <w:vAlign w:val="center"/>
          </w:tcPr>
          <w:p w14:paraId="1B07A36E" w14:textId="7F84632D" w:rsidR="00852EA6" w:rsidRPr="00971DAE" w:rsidRDefault="00852EA6" w:rsidP="00852EA6">
            <w:pPr>
              <w:pStyle w:val="BodyTextIndent2"/>
              <w:widowControl w:val="0"/>
              <w:spacing w:after="120" w:line="240" w:lineRule="auto"/>
              <w:ind w:firstLine="0"/>
              <w:jc w:val="center"/>
              <w:rPr>
                <w:rFonts w:ascii="GHEA Grapalat" w:hAnsi="GHEA Grapalat"/>
                <w:sz w:val="24"/>
                <w:szCs w:val="24"/>
              </w:rPr>
            </w:pPr>
            <w:r w:rsidRPr="006662B4">
              <w:rPr>
                <w:rFonts w:ascii="GHEA Grapalat" w:hAnsi="GHEA Grapalat"/>
              </w:rPr>
              <w:t>3</w:t>
            </w:r>
          </w:p>
        </w:tc>
        <w:tc>
          <w:tcPr>
            <w:tcW w:w="1246" w:type="dxa"/>
            <w:vAlign w:val="center"/>
          </w:tcPr>
          <w:p w14:paraId="0F15798C" w14:textId="1690CABC" w:rsidR="00852EA6" w:rsidRPr="00971DAE" w:rsidRDefault="00852EA6" w:rsidP="00852EA6">
            <w:pPr>
              <w:pStyle w:val="BodyTextIndent2"/>
              <w:widowControl w:val="0"/>
              <w:spacing w:after="120" w:line="240" w:lineRule="auto"/>
              <w:ind w:firstLine="0"/>
              <w:jc w:val="center"/>
              <w:rPr>
                <w:rFonts w:ascii="GHEA Grapalat" w:hAnsi="GHEA Grapalat"/>
                <w:sz w:val="24"/>
                <w:szCs w:val="24"/>
                <w:highlight w:val="yellow"/>
              </w:rPr>
            </w:pPr>
            <w:r>
              <w:rPr>
                <w:rFonts w:ascii="GHEA Grapalat" w:hAnsi="GHEA Grapalat" w:cs="Calibri"/>
                <w:color w:val="000000"/>
              </w:rPr>
              <w:t>396000</w:t>
            </w:r>
          </w:p>
        </w:tc>
        <w:tc>
          <w:tcPr>
            <w:tcW w:w="6458" w:type="dxa"/>
            <w:vAlign w:val="center"/>
          </w:tcPr>
          <w:p w14:paraId="45E4A762" w14:textId="1254E333"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Раствор для лизиса ЛГ</w:t>
            </w:r>
          </w:p>
        </w:tc>
      </w:tr>
      <w:tr w:rsidR="00852EA6" w:rsidRPr="009044F1" w14:paraId="0570B969" w14:textId="77777777" w:rsidTr="00AD432A">
        <w:trPr>
          <w:jc w:val="center"/>
        </w:trPr>
        <w:tc>
          <w:tcPr>
            <w:tcW w:w="1530" w:type="dxa"/>
            <w:vAlign w:val="center"/>
          </w:tcPr>
          <w:p w14:paraId="04E11350" w14:textId="73196C5F" w:rsidR="00852EA6" w:rsidRPr="00971DAE" w:rsidRDefault="00852EA6" w:rsidP="00852EA6">
            <w:pPr>
              <w:pStyle w:val="BodyTextIndent2"/>
              <w:widowControl w:val="0"/>
              <w:spacing w:after="120" w:line="240" w:lineRule="auto"/>
              <w:ind w:firstLine="0"/>
              <w:jc w:val="center"/>
              <w:rPr>
                <w:rFonts w:ascii="GHEA Grapalat" w:hAnsi="GHEA Grapalat"/>
                <w:sz w:val="24"/>
                <w:szCs w:val="24"/>
              </w:rPr>
            </w:pPr>
            <w:r w:rsidRPr="006662B4">
              <w:rPr>
                <w:rFonts w:ascii="GHEA Grapalat" w:hAnsi="GHEA Grapalat"/>
              </w:rPr>
              <w:t>4</w:t>
            </w:r>
          </w:p>
        </w:tc>
        <w:tc>
          <w:tcPr>
            <w:tcW w:w="1246" w:type="dxa"/>
            <w:vAlign w:val="center"/>
          </w:tcPr>
          <w:p w14:paraId="49AE87A7" w14:textId="36F489BD" w:rsidR="00852EA6" w:rsidRPr="00971DAE" w:rsidRDefault="00852EA6" w:rsidP="00852EA6">
            <w:pPr>
              <w:pStyle w:val="BodyTextIndent2"/>
              <w:widowControl w:val="0"/>
              <w:spacing w:after="120" w:line="240" w:lineRule="auto"/>
              <w:ind w:firstLine="0"/>
              <w:jc w:val="center"/>
              <w:rPr>
                <w:rFonts w:ascii="GHEA Grapalat" w:hAnsi="GHEA Grapalat"/>
                <w:sz w:val="24"/>
                <w:szCs w:val="24"/>
                <w:highlight w:val="yellow"/>
              </w:rPr>
            </w:pPr>
            <w:r>
              <w:rPr>
                <w:rFonts w:ascii="GHEA Grapalat" w:hAnsi="GHEA Grapalat" w:cs="Calibri"/>
                <w:color w:val="000000"/>
              </w:rPr>
              <w:t>1260000</w:t>
            </w:r>
          </w:p>
        </w:tc>
        <w:tc>
          <w:tcPr>
            <w:tcW w:w="6458" w:type="dxa"/>
            <w:vAlign w:val="center"/>
          </w:tcPr>
          <w:p w14:paraId="4796F639" w14:textId="5E3A80D3"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Раствор для окрашивания FD DYE</w:t>
            </w:r>
          </w:p>
        </w:tc>
      </w:tr>
      <w:tr w:rsidR="00852EA6" w:rsidRPr="00345D03" w14:paraId="020AAC4A" w14:textId="77777777" w:rsidTr="00AD432A">
        <w:trPr>
          <w:jc w:val="center"/>
        </w:trPr>
        <w:tc>
          <w:tcPr>
            <w:tcW w:w="1530" w:type="dxa"/>
            <w:vAlign w:val="center"/>
          </w:tcPr>
          <w:p w14:paraId="06884280" w14:textId="4F1346B2" w:rsidR="00852EA6" w:rsidRPr="00971DAE" w:rsidRDefault="00852EA6" w:rsidP="00852EA6">
            <w:pPr>
              <w:pStyle w:val="BodyTextIndent2"/>
              <w:widowControl w:val="0"/>
              <w:spacing w:after="120" w:line="240" w:lineRule="auto"/>
              <w:ind w:firstLine="0"/>
              <w:jc w:val="center"/>
              <w:rPr>
                <w:rFonts w:ascii="GHEA Grapalat" w:hAnsi="GHEA Grapalat"/>
                <w:sz w:val="24"/>
                <w:szCs w:val="24"/>
              </w:rPr>
            </w:pPr>
            <w:r w:rsidRPr="006662B4">
              <w:rPr>
                <w:rFonts w:ascii="GHEA Grapalat" w:hAnsi="GHEA Grapalat"/>
              </w:rPr>
              <w:t>5</w:t>
            </w:r>
          </w:p>
        </w:tc>
        <w:tc>
          <w:tcPr>
            <w:tcW w:w="1246" w:type="dxa"/>
            <w:vAlign w:val="center"/>
          </w:tcPr>
          <w:p w14:paraId="346BD7C8" w14:textId="63B0CDB2" w:rsidR="00852EA6" w:rsidRPr="00971DAE" w:rsidRDefault="00852EA6" w:rsidP="00852EA6">
            <w:pPr>
              <w:pStyle w:val="BodyTextIndent2"/>
              <w:widowControl w:val="0"/>
              <w:spacing w:after="120" w:line="240" w:lineRule="auto"/>
              <w:ind w:firstLine="0"/>
              <w:jc w:val="center"/>
              <w:rPr>
                <w:rFonts w:ascii="GHEA Grapalat" w:hAnsi="GHEA Grapalat"/>
                <w:sz w:val="24"/>
                <w:szCs w:val="24"/>
                <w:highlight w:val="yellow"/>
              </w:rPr>
            </w:pPr>
            <w:r>
              <w:rPr>
                <w:rFonts w:ascii="GHEA Grapalat" w:hAnsi="GHEA Grapalat" w:cs="Calibri"/>
                <w:color w:val="000000"/>
              </w:rPr>
              <w:t>2340000</w:t>
            </w:r>
          </w:p>
        </w:tc>
        <w:tc>
          <w:tcPr>
            <w:tcW w:w="6458" w:type="dxa"/>
            <w:vAlign w:val="center"/>
          </w:tcPr>
          <w:p w14:paraId="2841DEBC" w14:textId="4A97477A"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ENA  Раствор</w:t>
            </w:r>
          </w:p>
        </w:tc>
      </w:tr>
      <w:tr w:rsidR="00852EA6" w:rsidRPr="009044F1" w14:paraId="00D0CC5D" w14:textId="77777777" w:rsidTr="00AD432A">
        <w:trPr>
          <w:jc w:val="center"/>
        </w:trPr>
        <w:tc>
          <w:tcPr>
            <w:tcW w:w="1530" w:type="dxa"/>
            <w:vAlign w:val="center"/>
          </w:tcPr>
          <w:p w14:paraId="1B78B5E5" w14:textId="053E5492" w:rsidR="00852EA6" w:rsidRPr="00345D03" w:rsidRDefault="00852EA6"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rPr>
              <w:t>6</w:t>
            </w:r>
          </w:p>
        </w:tc>
        <w:tc>
          <w:tcPr>
            <w:tcW w:w="1246" w:type="dxa"/>
            <w:vAlign w:val="center"/>
          </w:tcPr>
          <w:p w14:paraId="00E6CBE5" w14:textId="6706ACD6"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306000</w:t>
            </w:r>
          </w:p>
        </w:tc>
        <w:tc>
          <w:tcPr>
            <w:tcW w:w="6458" w:type="dxa"/>
            <w:vAlign w:val="center"/>
          </w:tcPr>
          <w:p w14:paraId="3128AF10" w14:textId="4C175575"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Чистящий раствор</w:t>
            </w:r>
          </w:p>
        </w:tc>
      </w:tr>
      <w:tr w:rsidR="00852EA6" w:rsidRPr="009044F1" w14:paraId="708F0CF1" w14:textId="77777777" w:rsidTr="00AD432A">
        <w:trPr>
          <w:jc w:val="center"/>
        </w:trPr>
        <w:tc>
          <w:tcPr>
            <w:tcW w:w="1530" w:type="dxa"/>
            <w:vAlign w:val="center"/>
          </w:tcPr>
          <w:p w14:paraId="063C73E1" w14:textId="194642C0" w:rsidR="00852EA6" w:rsidRPr="00345D03" w:rsidRDefault="00852EA6"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rPr>
              <w:t>7</w:t>
            </w:r>
          </w:p>
        </w:tc>
        <w:tc>
          <w:tcPr>
            <w:tcW w:w="1246" w:type="dxa"/>
            <w:vAlign w:val="center"/>
          </w:tcPr>
          <w:p w14:paraId="583628B2" w14:textId="15F1EA64"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0</w:t>
            </w:r>
          </w:p>
        </w:tc>
        <w:tc>
          <w:tcPr>
            <w:tcW w:w="6458" w:type="dxa"/>
            <w:vAlign w:val="center"/>
          </w:tcPr>
          <w:p w14:paraId="30C42A14" w14:textId="74054D79"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Проверка общего анализа крови</w:t>
            </w:r>
          </w:p>
        </w:tc>
      </w:tr>
      <w:tr w:rsidR="00852EA6" w:rsidRPr="009044F1" w14:paraId="28EE31C8" w14:textId="77777777" w:rsidTr="00852EA6">
        <w:trPr>
          <w:jc w:val="center"/>
        </w:trPr>
        <w:tc>
          <w:tcPr>
            <w:tcW w:w="1530" w:type="dxa"/>
            <w:vAlign w:val="center"/>
          </w:tcPr>
          <w:p w14:paraId="1A7B9952" w14:textId="3E3FDFA6" w:rsidR="00852EA6" w:rsidRPr="00345D03"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1246" w:type="dxa"/>
            <w:vAlign w:val="center"/>
          </w:tcPr>
          <w:p w14:paraId="12B5ACA5" w14:textId="27A31034"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3000</w:t>
            </w:r>
          </w:p>
        </w:tc>
        <w:tc>
          <w:tcPr>
            <w:tcW w:w="6458" w:type="dxa"/>
            <w:vAlign w:val="center"/>
          </w:tcPr>
          <w:p w14:paraId="5EACDEDA" w14:textId="745372F7" w:rsidR="00852EA6" w:rsidRPr="00345D03" w:rsidRDefault="00852EA6" w:rsidP="00852EA6">
            <w:pPr>
              <w:pStyle w:val="HTMLPreformatted"/>
              <w:shd w:val="clear" w:color="auto" w:fill="F8F9FA"/>
              <w:rPr>
                <w:rFonts w:ascii="GHEA Grapalat" w:hAnsi="GHEA Grapalat" w:cs="Calibri"/>
                <w:color w:val="000000"/>
              </w:rPr>
            </w:pPr>
            <w:r w:rsidRPr="00852EA6">
              <w:rPr>
                <w:rFonts w:ascii="GHEA Grapalat" w:hAnsi="GHEA Grapalat" w:cs="Calibri"/>
                <w:color w:val="000000"/>
              </w:rPr>
              <w:t>Сульфосалициловая кислота</w:t>
            </w:r>
          </w:p>
        </w:tc>
      </w:tr>
      <w:tr w:rsidR="00852EA6" w:rsidRPr="009044F1" w14:paraId="489EB1B2" w14:textId="77777777" w:rsidTr="00AD432A">
        <w:trPr>
          <w:jc w:val="center"/>
        </w:trPr>
        <w:tc>
          <w:tcPr>
            <w:tcW w:w="1530" w:type="dxa"/>
            <w:vAlign w:val="center"/>
          </w:tcPr>
          <w:p w14:paraId="000F9276" w14:textId="3373C52A" w:rsidR="00852EA6" w:rsidRPr="00345D03"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1246" w:type="dxa"/>
            <w:vAlign w:val="center"/>
          </w:tcPr>
          <w:p w14:paraId="7072733C" w14:textId="340E7077"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1500</w:t>
            </w:r>
          </w:p>
        </w:tc>
        <w:tc>
          <w:tcPr>
            <w:tcW w:w="6458" w:type="dxa"/>
            <w:vAlign w:val="center"/>
          </w:tcPr>
          <w:p w14:paraId="71BBB1BE" w14:textId="71B4BC5D" w:rsidR="00852EA6" w:rsidRPr="00377A64" w:rsidRDefault="00AD52E0" w:rsidP="00852EA6">
            <w:pPr>
              <w:pStyle w:val="HTMLPreformatted"/>
              <w:shd w:val="clear" w:color="auto" w:fill="F8F9FA"/>
              <w:spacing w:line="540" w:lineRule="atLeast"/>
              <w:rPr>
                <w:rFonts w:ascii="GHEA Grapalat" w:hAnsi="GHEA Grapalat" w:cs="Times New Roman"/>
                <w:sz w:val="24"/>
                <w:szCs w:val="24"/>
                <w:lang w:val="en-US" w:eastAsia="ru-RU" w:bidi="ru-RU"/>
              </w:rPr>
            </w:pPr>
            <w:r w:rsidRPr="00AD52E0">
              <w:rPr>
                <w:rFonts w:ascii="GHEA Grapalat" w:hAnsi="GHEA Grapalat" w:cs="Calibri"/>
                <w:color w:val="000000"/>
              </w:rPr>
              <w:t>Глицерин</w:t>
            </w:r>
          </w:p>
        </w:tc>
      </w:tr>
      <w:tr w:rsidR="00852EA6" w:rsidRPr="009044F1" w14:paraId="1CB4B5FD" w14:textId="77777777" w:rsidTr="00AD432A">
        <w:trPr>
          <w:jc w:val="center"/>
        </w:trPr>
        <w:tc>
          <w:tcPr>
            <w:tcW w:w="1530" w:type="dxa"/>
            <w:vAlign w:val="center"/>
          </w:tcPr>
          <w:p w14:paraId="67A55FDD" w14:textId="7B5F9846"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1246" w:type="dxa"/>
            <w:vAlign w:val="center"/>
          </w:tcPr>
          <w:p w14:paraId="4E5B9B58" w14:textId="1046BDE9"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64800</w:t>
            </w:r>
          </w:p>
        </w:tc>
        <w:tc>
          <w:tcPr>
            <w:tcW w:w="6458" w:type="dxa"/>
            <w:vAlign w:val="center"/>
          </w:tcPr>
          <w:p w14:paraId="2B6354B0" w14:textId="17937E4A"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GHEA Grapalat" w:hAnsi="GHEA Grapalat" w:cs="Calibri"/>
                <w:color w:val="000000"/>
              </w:rPr>
              <w:t>рийодтиронин /Т3free/ free</w:t>
            </w:r>
          </w:p>
        </w:tc>
      </w:tr>
      <w:tr w:rsidR="00852EA6" w:rsidRPr="009044F1" w14:paraId="2260F424" w14:textId="77777777" w:rsidTr="00AD432A">
        <w:trPr>
          <w:jc w:val="center"/>
        </w:trPr>
        <w:tc>
          <w:tcPr>
            <w:tcW w:w="1530" w:type="dxa"/>
            <w:vAlign w:val="center"/>
          </w:tcPr>
          <w:p w14:paraId="520751D9" w14:textId="1D61A23A"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1246" w:type="dxa"/>
            <w:vAlign w:val="center"/>
          </w:tcPr>
          <w:p w14:paraId="7DDBD1BD" w14:textId="670FFDD5"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180000</w:t>
            </w:r>
          </w:p>
        </w:tc>
        <w:tc>
          <w:tcPr>
            <w:tcW w:w="6458" w:type="dxa"/>
            <w:vAlign w:val="center"/>
          </w:tcPr>
          <w:p w14:paraId="750A2CAE" w14:textId="4FDA772A"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GHEA Grapalat" w:hAnsi="GHEA Grapalat" w:cs="Calibri"/>
                <w:color w:val="000000"/>
              </w:rPr>
              <w:t>Без тироксина /без Т4/</w:t>
            </w:r>
          </w:p>
        </w:tc>
      </w:tr>
      <w:tr w:rsidR="00852EA6" w:rsidRPr="009044F1" w14:paraId="143B5975" w14:textId="77777777" w:rsidTr="00AD432A">
        <w:trPr>
          <w:jc w:val="center"/>
        </w:trPr>
        <w:tc>
          <w:tcPr>
            <w:tcW w:w="1530" w:type="dxa"/>
            <w:vAlign w:val="center"/>
          </w:tcPr>
          <w:p w14:paraId="64A90461" w14:textId="45995B05"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1246" w:type="dxa"/>
            <w:vAlign w:val="center"/>
          </w:tcPr>
          <w:p w14:paraId="4319DB46" w14:textId="44BF9301"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360000</w:t>
            </w:r>
          </w:p>
        </w:tc>
        <w:tc>
          <w:tcPr>
            <w:tcW w:w="6458" w:type="dxa"/>
            <w:vAlign w:val="center"/>
          </w:tcPr>
          <w:p w14:paraId="51FDE4B2" w14:textId="2507345D"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GHEA Grapalat" w:hAnsi="GHEA Grapalat" w:cs="Calibri"/>
                <w:color w:val="000000"/>
              </w:rPr>
              <w:t>Тиреотропный гормон (ТТГ)</w:t>
            </w:r>
          </w:p>
        </w:tc>
      </w:tr>
      <w:tr w:rsidR="00852EA6" w:rsidRPr="009044F1" w14:paraId="6936625C" w14:textId="77777777" w:rsidTr="00AD432A">
        <w:trPr>
          <w:jc w:val="center"/>
        </w:trPr>
        <w:tc>
          <w:tcPr>
            <w:tcW w:w="1530" w:type="dxa"/>
            <w:vAlign w:val="center"/>
          </w:tcPr>
          <w:p w14:paraId="291E6DDE" w14:textId="2745A164"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1246" w:type="dxa"/>
            <w:vAlign w:val="center"/>
          </w:tcPr>
          <w:p w14:paraId="0F69B7F1" w14:textId="16AEE74E"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171000</w:t>
            </w:r>
          </w:p>
        </w:tc>
        <w:tc>
          <w:tcPr>
            <w:tcW w:w="6458" w:type="dxa"/>
            <w:vAlign w:val="center"/>
          </w:tcPr>
          <w:p w14:paraId="65C2474E" w14:textId="2FF92401" w:rsidR="00852EA6" w:rsidRPr="00852EA6" w:rsidRDefault="00AD52E0" w:rsidP="00852EA6">
            <w:pPr>
              <w:pStyle w:val="HTMLPreformatted"/>
              <w:shd w:val="clear" w:color="auto" w:fill="F8F9FA"/>
              <w:spacing w:line="540" w:lineRule="atLeast"/>
              <w:rPr>
                <w:rFonts w:ascii="Arial" w:hAnsi="Arial" w:cs="Arial"/>
                <w:color w:val="000000"/>
              </w:rPr>
            </w:pPr>
            <w:r w:rsidRPr="00AD52E0">
              <w:rPr>
                <w:rFonts w:ascii="GHEA Grapalat" w:hAnsi="GHEA Grapalat" w:cs="Calibri"/>
                <w:color w:val="000000"/>
              </w:rPr>
              <w:t>Набор для тестирования антител к ТПО</w:t>
            </w:r>
          </w:p>
        </w:tc>
      </w:tr>
      <w:tr w:rsidR="00852EA6" w:rsidRPr="009044F1" w14:paraId="1EEE4F05" w14:textId="77777777" w:rsidTr="00AD432A">
        <w:trPr>
          <w:jc w:val="center"/>
        </w:trPr>
        <w:tc>
          <w:tcPr>
            <w:tcW w:w="1530" w:type="dxa"/>
            <w:vAlign w:val="center"/>
          </w:tcPr>
          <w:p w14:paraId="3E051A9D" w14:textId="354D3340"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1246" w:type="dxa"/>
            <w:vAlign w:val="center"/>
          </w:tcPr>
          <w:p w14:paraId="64DAD98A" w14:textId="6727E232"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285000</w:t>
            </w:r>
          </w:p>
        </w:tc>
        <w:tc>
          <w:tcPr>
            <w:tcW w:w="6458" w:type="dxa"/>
            <w:vAlign w:val="center"/>
          </w:tcPr>
          <w:p w14:paraId="3AD8818A" w14:textId="1EC80E0B" w:rsidR="00852EA6" w:rsidRPr="00852EA6" w:rsidRDefault="00AD52E0" w:rsidP="00852EA6">
            <w:pPr>
              <w:pStyle w:val="HTMLPreformatted"/>
              <w:shd w:val="clear" w:color="auto" w:fill="F8F9FA"/>
              <w:spacing w:line="540" w:lineRule="atLeast"/>
              <w:rPr>
                <w:rFonts w:ascii="Arial" w:hAnsi="Arial" w:cs="Arial"/>
                <w:color w:val="000000"/>
              </w:rPr>
            </w:pPr>
            <w:r w:rsidRPr="00AD52E0">
              <w:rPr>
                <w:rFonts w:ascii="GHEA Grapalat" w:hAnsi="GHEA Grapalat" w:cs="Calibri"/>
                <w:color w:val="000000"/>
              </w:rPr>
              <w:t>Набор для количественного определения общего простатспецифического антигена (ПСА)</w:t>
            </w:r>
          </w:p>
        </w:tc>
      </w:tr>
      <w:tr w:rsidR="00852EA6" w:rsidRPr="009044F1" w14:paraId="6B7AE74D" w14:textId="77777777" w:rsidTr="00AD432A">
        <w:trPr>
          <w:jc w:val="center"/>
        </w:trPr>
        <w:tc>
          <w:tcPr>
            <w:tcW w:w="1530" w:type="dxa"/>
            <w:vAlign w:val="center"/>
          </w:tcPr>
          <w:p w14:paraId="2B3062AB" w14:textId="6DB3E162"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1246" w:type="dxa"/>
            <w:vAlign w:val="center"/>
          </w:tcPr>
          <w:p w14:paraId="7A461681" w14:textId="3FA4939E"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1872000</w:t>
            </w:r>
          </w:p>
        </w:tc>
        <w:tc>
          <w:tcPr>
            <w:tcW w:w="6458" w:type="dxa"/>
            <w:vAlign w:val="center"/>
          </w:tcPr>
          <w:p w14:paraId="6DDA51A4" w14:textId="113CEFE4" w:rsidR="00852EA6" w:rsidRPr="00852EA6" w:rsidRDefault="00AD52E0" w:rsidP="00852EA6">
            <w:pPr>
              <w:pStyle w:val="HTMLPreformatted"/>
              <w:shd w:val="clear" w:color="auto" w:fill="F8F9FA"/>
              <w:spacing w:line="540" w:lineRule="atLeast"/>
              <w:rPr>
                <w:rFonts w:ascii="Arial" w:hAnsi="Arial" w:cs="Arial"/>
                <w:color w:val="000000"/>
              </w:rPr>
            </w:pPr>
            <w:r w:rsidRPr="00AD52E0">
              <w:rPr>
                <w:rFonts w:ascii="GHEA Grapalat" w:hAnsi="GHEA Grapalat" w:cs="Calibri"/>
                <w:color w:val="000000"/>
              </w:rPr>
              <w:t>Набор для количественного определения витамина D.</w:t>
            </w:r>
          </w:p>
        </w:tc>
      </w:tr>
      <w:tr w:rsidR="00852EA6" w:rsidRPr="009044F1" w14:paraId="0B811AC7" w14:textId="77777777" w:rsidTr="00AD432A">
        <w:trPr>
          <w:jc w:val="center"/>
        </w:trPr>
        <w:tc>
          <w:tcPr>
            <w:tcW w:w="1530" w:type="dxa"/>
            <w:vAlign w:val="center"/>
          </w:tcPr>
          <w:p w14:paraId="502CA5E8" w14:textId="28DA6337"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1246" w:type="dxa"/>
            <w:vAlign w:val="center"/>
          </w:tcPr>
          <w:p w14:paraId="5BE5A6B9" w14:textId="06811A95"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240000</w:t>
            </w:r>
          </w:p>
        </w:tc>
        <w:tc>
          <w:tcPr>
            <w:tcW w:w="6458" w:type="dxa"/>
            <w:vAlign w:val="center"/>
          </w:tcPr>
          <w:p w14:paraId="1439E133" w14:textId="5EADF00F" w:rsidR="00852EA6" w:rsidRPr="00852EA6" w:rsidRDefault="00AD52E0" w:rsidP="00852EA6">
            <w:pPr>
              <w:pStyle w:val="HTMLPreformatted"/>
              <w:shd w:val="clear" w:color="auto" w:fill="F8F9FA"/>
              <w:spacing w:line="540" w:lineRule="atLeast"/>
              <w:rPr>
                <w:rFonts w:ascii="Arial" w:hAnsi="Arial" w:cs="Arial"/>
                <w:color w:val="000000"/>
              </w:rPr>
            </w:pPr>
            <w:r w:rsidRPr="00AD52E0">
              <w:rPr>
                <w:rFonts w:ascii="GHEA Grapalat" w:hAnsi="GHEA Grapalat" w:cs="Calibri"/>
                <w:color w:val="000000"/>
              </w:rPr>
              <w:t>Набор для количественного определения витамина B12</w:t>
            </w:r>
          </w:p>
        </w:tc>
      </w:tr>
      <w:tr w:rsidR="00852EA6" w:rsidRPr="009044F1" w14:paraId="2B4B0516" w14:textId="77777777" w:rsidTr="00AD432A">
        <w:trPr>
          <w:jc w:val="center"/>
        </w:trPr>
        <w:tc>
          <w:tcPr>
            <w:tcW w:w="1530" w:type="dxa"/>
            <w:vAlign w:val="center"/>
          </w:tcPr>
          <w:p w14:paraId="28678F72" w14:textId="5D1CFD23"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1246" w:type="dxa"/>
            <w:vAlign w:val="center"/>
          </w:tcPr>
          <w:p w14:paraId="27F6CD93" w14:textId="58C55859"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234000</w:t>
            </w:r>
          </w:p>
        </w:tc>
        <w:tc>
          <w:tcPr>
            <w:tcW w:w="6458" w:type="dxa"/>
            <w:vAlign w:val="center"/>
          </w:tcPr>
          <w:p w14:paraId="42394CFB" w14:textId="69E4A287"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GHEA Grapalat" w:hAnsi="GHEA Grapalat" w:cs="Calibri"/>
                <w:color w:val="000000"/>
              </w:rPr>
              <w:t>Буфер для промывки</w:t>
            </w:r>
          </w:p>
        </w:tc>
      </w:tr>
      <w:tr w:rsidR="00852EA6" w:rsidRPr="009044F1" w14:paraId="12BABCA1" w14:textId="77777777" w:rsidTr="00AD432A">
        <w:trPr>
          <w:jc w:val="center"/>
        </w:trPr>
        <w:tc>
          <w:tcPr>
            <w:tcW w:w="1530" w:type="dxa"/>
            <w:vAlign w:val="center"/>
          </w:tcPr>
          <w:p w14:paraId="58F8D412" w14:textId="3C27FE7B"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1246" w:type="dxa"/>
            <w:vAlign w:val="center"/>
          </w:tcPr>
          <w:p w14:paraId="5CECAE20" w14:textId="1266D92F"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315000</w:t>
            </w:r>
          </w:p>
        </w:tc>
        <w:tc>
          <w:tcPr>
            <w:tcW w:w="6458" w:type="dxa"/>
            <w:vAlign w:val="center"/>
          </w:tcPr>
          <w:p w14:paraId="7EE0D790" w14:textId="04708CCB"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GHEA Grapalat" w:hAnsi="GHEA Grapalat" w:cs="Calibri"/>
                <w:color w:val="000000"/>
              </w:rPr>
              <w:t>Буфер для промывки</w:t>
            </w:r>
          </w:p>
        </w:tc>
      </w:tr>
      <w:tr w:rsidR="00852EA6" w:rsidRPr="009044F1" w14:paraId="6AA2AD20" w14:textId="77777777" w:rsidTr="00AD432A">
        <w:trPr>
          <w:jc w:val="center"/>
        </w:trPr>
        <w:tc>
          <w:tcPr>
            <w:tcW w:w="1530" w:type="dxa"/>
            <w:vAlign w:val="center"/>
          </w:tcPr>
          <w:p w14:paraId="3E7E8745" w14:textId="655A9B8F"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1246" w:type="dxa"/>
            <w:vAlign w:val="center"/>
          </w:tcPr>
          <w:p w14:paraId="171844C0" w14:textId="34872F49"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270000</w:t>
            </w:r>
          </w:p>
        </w:tc>
        <w:tc>
          <w:tcPr>
            <w:tcW w:w="6458" w:type="dxa"/>
            <w:vAlign w:val="center"/>
          </w:tcPr>
          <w:p w14:paraId="191235B2" w14:textId="124D7CBC"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GHEA Grapalat" w:hAnsi="GHEA Grapalat" w:cs="Calibri"/>
                <w:color w:val="000000"/>
              </w:rPr>
              <w:t>Образцы кювет</w:t>
            </w:r>
          </w:p>
        </w:tc>
      </w:tr>
      <w:tr w:rsidR="00852EA6" w:rsidRPr="009044F1" w14:paraId="49CA7C7E" w14:textId="77777777" w:rsidTr="00AD432A">
        <w:trPr>
          <w:jc w:val="center"/>
        </w:trPr>
        <w:tc>
          <w:tcPr>
            <w:tcW w:w="1530" w:type="dxa"/>
            <w:vAlign w:val="center"/>
          </w:tcPr>
          <w:p w14:paraId="6ADA8C17" w14:textId="600EA5D9"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1246" w:type="dxa"/>
            <w:vAlign w:val="center"/>
          </w:tcPr>
          <w:p w14:paraId="5D3D3DB3" w14:textId="49279793"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36000</w:t>
            </w:r>
          </w:p>
        </w:tc>
        <w:tc>
          <w:tcPr>
            <w:tcW w:w="6458" w:type="dxa"/>
            <w:vAlign w:val="center"/>
          </w:tcPr>
          <w:p w14:paraId="1174D2DF" w14:textId="588625C0"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трийодтиронина, бесплатный калибратор Т3</w:t>
            </w:r>
          </w:p>
        </w:tc>
      </w:tr>
      <w:tr w:rsidR="00852EA6" w:rsidRPr="00553A7F" w14:paraId="6A5D3138" w14:textId="77777777" w:rsidTr="00AD432A">
        <w:trPr>
          <w:jc w:val="center"/>
        </w:trPr>
        <w:tc>
          <w:tcPr>
            <w:tcW w:w="1530" w:type="dxa"/>
            <w:vAlign w:val="center"/>
          </w:tcPr>
          <w:p w14:paraId="0305032C" w14:textId="2CFD5B10"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lastRenderedPageBreak/>
              <w:t>21</w:t>
            </w:r>
          </w:p>
        </w:tc>
        <w:tc>
          <w:tcPr>
            <w:tcW w:w="1246" w:type="dxa"/>
            <w:vAlign w:val="center"/>
          </w:tcPr>
          <w:p w14:paraId="72575711" w14:textId="0FF061DC"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36000</w:t>
            </w:r>
          </w:p>
        </w:tc>
        <w:tc>
          <w:tcPr>
            <w:tcW w:w="6458" w:type="dxa"/>
            <w:vAlign w:val="center"/>
          </w:tcPr>
          <w:p w14:paraId="1BB42E34" w14:textId="3AF6CB77" w:rsidR="00852EA6" w:rsidRPr="00553A7F"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трийодтиронина, бесплатный калибратор Т4</w:t>
            </w:r>
          </w:p>
        </w:tc>
      </w:tr>
      <w:tr w:rsidR="00852EA6" w:rsidRPr="009044F1" w14:paraId="296C2CF3" w14:textId="77777777" w:rsidTr="00852EA6">
        <w:trPr>
          <w:jc w:val="center"/>
        </w:trPr>
        <w:tc>
          <w:tcPr>
            <w:tcW w:w="1530" w:type="dxa"/>
            <w:vAlign w:val="center"/>
          </w:tcPr>
          <w:p w14:paraId="2C458214" w14:textId="0E9B3781"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1246" w:type="dxa"/>
            <w:vAlign w:val="center"/>
          </w:tcPr>
          <w:p w14:paraId="019C1282" w14:textId="757FB964"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36000</w:t>
            </w:r>
          </w:p>
        </w:tc>
        <w:tc>
          <w:tcPr>
            <w:tcW w:w="6458" w:type="dxa"/>
            <w:vAlign w:val="center"/>
          </w:tcPr>
          <w:p w14:paraId="5B7EC584" w14:textId="67E5D189" w:rsidR="00852EA6" w:rsidRPr="00553A7F"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гормона тиреотропина, калибратор ТТГ</w:t>
            </w:r>
          </w:p>
        </w:tc>
      </w:tr>
      <w:tr w:rsidR="00852EA6" w:rsidRPr="009044F1" w14:paraId="3493C3AC" w14:textId="77777777" w:rsidTr="00852EA6">
        <w:trPr>
          <w:jc w:val="center"/>
        </w:trPr>
        <w:tc>
          <w:tcPr>
            <w:tcW w:w="1530" w:type="dxa"/>
            <w:vAlign w:val="center"/>
          </w:tcPr>
          <w:p w14:paraId="36053CF8" w14:textId="73ACF64C"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1246" w:type="dxa"/>
            <w:vAlign w:val="center"/>
          </w:tcPr>
          <w:p w14:paraId="0200D602" w14:textId="636583C8"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48000</w:t>
            </w:r>
          </w:p>
        </w:tc>
        <w:tc>
          <w:tcPr>
            <w:tcW w:w="6458" w:type="dxa"/>
            <w:vAlign w:val="center"/>
          </w:tcPr>
          <w:p w14:paraId="751EAB05" w14:textId="07601CB7"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анти-ТПО</w:t>
            </w:r>
          </w:p>
        </w:tc>
      </w:tr>
      <w:tr w:rsidR="00852EA6" w:rsidRPr="009044F1" w14:paraId="6B65D18C" w14:textId="77777777" w:rsidTr="00852EA6">
        <w:trPr>
          <w:jc w:val="center"/>
        </w:trPr>
        <w:tc>
          <w:tcPr>
            <w:tcW w:w="1530" w:type="dxa"/>
            <w:vAlign w:val="center"/>
          </w:tcPr>
          <w:p w14:paraId="23C67AC6" w14:textId="4D71C8C8"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24</w:t>
            </w:r>
          </w:p>
        </w:tc>
        <w:tc>
          <w:tcPr>
            <w:tcW w:w="1246" w:type="dxa"/>
            <w:vAlign w:val="center"/>
          </w:tcPr>
          <w:p w14:paraId="1060B6E1" w14:textId="5BE87F42"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57600</w:t>
            </w:r>
          </w:p>
        </w:tc>
        <w:tc>
          <w:tcPr>
            <w:tcW w:w="6458" w:type="dxa"/>
            <w:vAlign w:val="center"/>
          </w:tcPr>
          <w:p w14:paraId="69548B03" w14:textId="10BD1B4B"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Total PSA</w:t>
            </w:r>
          </w:p>
        </w:tc>
      </w:tr>
      <w:tr w:rsidR="00852EA6" w:rsidRPr="00553A7F" w14:paraId="67A21091" w14:textId="77777777" w:rsidTr="00852EA6">
        <w:trPr>
          <w:jc w:val="center"/>
        </w:trPr>
        <w:tc>
          <w:tcPr>
            <w:tcW w:w="1530" w:type="dxa"/>
            <w:vAlign w:val="center"/>
          </w:tcPr>
          <w:p w14:paraId="3C24D16F" w14:textId="21306E36"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25</w:t>
            </w:r>
          </w:p>
        </w:tc>
        <w:tc>
          <w:tcPr>
            <w:tcW w:w="1246" w:type="dxa"/>
            <w:vAlign w:val="center"/>
          </w:tcPr>
          <w:p w14:paraId="6B83669D" w14:textId="6D40AE36"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30000</w:t>
            </w:r>
          </w:p>
        </w:tc>
        <w:tc>
          <w:tcPr>
            <w:tcW w:w="6458" w:type="dxa"/>
            <w:vAlign w:val="center"/>
          </w:tcPr>
          <w:p w14:paraId="2B048654" w14:textId="27A7C3E0" w:rsidR="00852EA6" w:rsidRPr="00553A7F"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витамина D Калибратор витамина D</w:t>
            </w:r>
          </w:p>
        </w:tc>
      </w:tr>
      <w:tr w:rsidR="00852EA6" w:rsidRPr="009044F1" w14:paraId="332AE819" w14:textId="77777777" w:rsidTr="00852EA6">
        <w:trPr>
          <w:jc w:val="center"/>
        </w:trPr>
        <w:tc>
          <w:tcPr>
            <w:tcW w:w="1530" w:type="dxa"/>
            <w:vAlign w:val="center"/>
          </w:tcPr>
          <w:p w14:paraId="4F627287" w14:textId="5A00C104"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w:t>
            </w:r>
          </w:p>
        </w:tc>
        <w:tc>
          <w:tcPr>
            <w:tcW w:w="1246" w:type="dxa"/>
            <w:vAlign w:val="center"/>
          </w:tcPr>
          <w:p w14:paraId="0ED07572" w14:textId="4554DE25"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30000</w:t>
            </w:r>
          </w:p>
        </w:tc>
        <w:tc>
          <w:tcPr>
            <w:tcW w:w="6458" w:type="dxa"/>
            <w:vAlign w:val="center"/>
          </w:tcPr>
          <w:p w14:paraId="6E364611" w14:textId="21667F1E"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Калибратор витамина B12 Калибратор витамина B12</w:t>
            </w:r>
          </w:p>
        </w:tc>
      </w:tr>
      <w:tr w:rsidR="00852EA6" w:rsidRPr="009044F1" w14:paraId="77C6C90E" w14:textId="77777777" w:rsidTr="00852EA6">
        <w:trPr>
          <w:jc w:val="center"/>
        </w:trPr>
        <w:tc>
          <w:tcPr>
            <w:tcW w:w="1530" w:type="dxa"/>
            <w:vAlign w:val="center"/>
          </w:tcPr>
          <w:p w14:paraId="1016CC8B" w14:textId="69F9A785"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27</w:t>
            </w:r>
          </w:p>
        </w:tc>
        <w:tc>
          <w:tcPr>
            <w:tcW w:w="1246" w:type="dxa"/>
            <w:vAlign w:val="center"/>
          </w:tcPr>
          <w:p w14:paraId="55B1B295" w14:textId="26F8F21A"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6000</w:t>
            </w:r>
          </w:p>
        </w:tc>
        <w:tc>
          <w:tcPr>
            <w:tcW w:w="6458" w:type="dxa"/>
            <w:vAlign w:val="center"/>
          </w:tcPr>
          <w:p w14:paraId="1D1CDFEA" w14:textId="62062D7C"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Функция щитовидной железы. Многофункциональный контроль L</w:t>
            </w:r>
          </w:p>
        </w:tc>
      </w:tr>
      <w:tr w:rsidR="00852EA6" w:rsidRPr="009044F1" w14:paraId="2AD823B9" w14:textId="77777777" w:rsidTr="00852EA6">
        <w:trPr>
          <w:jc w:val="center"/>
        </w:trPr>
        <w:tc>
          <w:tcPr>
            <w:tcW w:w="1530" w:type="dxa"/>
            <w:vAlign w:val="center"/>
          </w:tcPr>
          <w:p w14:paraId="201C0F01" w14:textId="299C76D4"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28</w:t>
            </w:r>
          </w:p>
        </w:tc>
        <w:tc>
          <w:tcPr>
            <w:tcW w:w="1246" w:type="dxa"/>
            <w:vAlign w:val="center"/>
          </w:tcPr>
          <w:p w14:paraId="6F786902" w14:textId="4FDB9793"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52000</w:t>
            </w:r>
          </w:p>
        </w:tc>
        <w:tc>
          <w:tcPr>
            <w:tcW w:w="6458" w:type="dxa"/>
            <w:vAlign w:val="center"/>
          </w:tcPr>
          <w:p w14:paraId="79617526" w14:textId="2C875697"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Контроль низкого уровня антител к щитовидной железе</w:t>
            </w:r>
          </w:p>
        </w:tc>
      </w:tr>
      <w:tr w:rsidR="00852EA6" w:rsidRPr="009044F1" w14:paraId="63BC7242" w14:textId="77777777" w:rsidTr="00852EA6">
        <w:trPr>
          <w:jc w:val="center"/>
        </w:trPr>
        <w:tc>
          <w:tcPr>
            <w:tcW w:w="1530" w:type="dxa"/>
            <w:vAlign w:val="center"/>
          </w:tcPr>
          <w:p w14:paraId="40DF3FDB" w14:textId="728770DD"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29</w:t>
            </w:r>
          </w:p>
        </w:tc>
        <w:tc>
          <w:tcPr>
            <w:tcW w:w="1246" w:type="dxa"/>
            <w:vAlign w:val="center"/>
          </w:tcPr>
          <w:p w14:paraId="4FA1919E" w14:textId="1A60BB77"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10560</w:t>
            </w:r>
          </w:p>
        </w:tc>
        <w:tc>
          <w:tcPr>
            <w:tcW w:w="6458" w:type="dxa"/>
            <w:vAlign w:val="center"/>
          </w:tcPr>
          <w:p w14:paraId="045C4B2B" w14:textId="310D9535" w:rsidR="00852EA6" w:rsidRPr="00852EA6" w:rsidRDefault="00553A7F" w:rsidP="00852EA6">
            <w:pPr>
              <w:pStyle w:val="HTMLPreformatted"/>
              <w:shd w:val="clear" w:color="auto" w:fill="F8F9FA"/>
              <w:spacing w:line="540" w:lineRule="atLeast"/>
              <w:rPr>
                <w:rFonts w:ascii="Arial" w:hAnsi="Arial" w:cs="Arial"/>
                <w:color w:val="000000"/>
              </w:rPr>
            </w:pPr>
            <w:r w:rsidRPr="00553A7F">
              <w:rPr>
                <w:rFonts w:ascii="GHEA Grapalat" w:hAnsi="GHEA Grapalat" w:cs="Calibri"/>
                <w:color w:val="000000"/>
              </w:rPr>
              <w:t>Опухолевый маркер, многоконтрольный, низкий уровень</w:t>
            </w:r>
          </w:p>
        </w:tc>
      </w:tr>
      <w:tr w:rsidR="00852EA6" w:rsidRPr="00852EA6" w14:paraId="25C716DA" w14:textId="77777777" w:rsidTr="00852EA6">
        <w:trPr>
          <w:jc w:val="center"/>
        </w:trPr>
        <w:tc>
          <w:tcPr>
            <w:tcW w:w="1530" w:type="dxa"/>
            <w:vAlign w:val="center"/>
          </w:tcPr>
          <w:p w14:paraId="4F782C50" w14:textId="5101C3EC"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30</w:t>
            </w:r>
          </w:p>
        </w:tc>
        <w:tc>
          <w:tcPr>
            <w:tcW w:w="1246" w:type="dxa"/>
            <w:vAlign w:val="center"/>
          </w:tcPr>
          <w:p w14:paraId="5048C6D6" w14:textId="07E5197C"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12000</w:t>
            </w:r>
          </w:p>
        </w:tc>
        <w:tc>
          <w:tcPr>
            <w:tcW w:w="6458" w:type="dxa"/>
            <w:vAlign w:val="center"/>
          </w:tcPr>
          <w:p w14:paraId="1300EE6A" w14:textId="59D7D4B0" w:rsidR="00852EA6" w:rsidRPr="00377A64" w:rsidRDefault="00553A7F" w:rsidP="00852EA6">
            <w:pPr>
              <w:pStyle w:val="HTMLPreformatted"/>
              <w:shd w:val="clear" w:color="auto" w:fill="F8F9FA"/>
              <w:spacing w:line="540" w:lineRule="atLeast"/>
              <w:rPr>
                <w:rFonts w:ascii="Arial" w:hAnsi="Arial" w:cs="Arial"/>
                <w:color w:val="000000"/>
                <w:lang w:val="en-US"/>
              </w:rPr>
            </w:pPr>
            <w:r w:rsidRPr="00553A7F">
              <w:rPr>
                <w:rFonts w:ascii="GHEA Grapalat" w:hAnsi="GHEA Grapalat" w:cs="Calibri"/>
                <w:color w:val="000000"/>
              </w:rPr>
              <w:t>Метаболический мультиконтроль L</w:t>
            </w:r>
          </w:p>
        </w:tc>
      </w:tr>
      <w:tr w:rsidR="00852EA6" w:rsidRPr="009044F1" w14:paraId="561BB74E" w14:textId="77777777" w:rsidTr="00852EA6">
        <w:trPr>
          <w:jc w:val="center"/>
        </w:trPr>
        <w:tc>
          <w:tcPr>
            <w:tcW w:w="1530" w:type="dxa"/>
            <w:vAlign w:val="center"/>
          </w:tcPr>
          <w:p w14:paraId="6ED960FE" w14:textId="4BC61577"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31</w:t>
            </w:r>
          </w:p>
        </w:tc>
        <w:tc>
          <w:tcPr>
            <w:tcW w:w="1246" w:type="dxa"/>
            <w:vAlign w:val="center"/>
          </w:tcPr>
          <w:p w14:paraId="246AE23E" w14:textId="18D3B256" w:rsidR="00852EA6" w:rsidRDefault="00852EA6" w:rsidP="00852EA6">
            <w:pPr>
              <w:pStyle w:val="BodyTextIndent2"/>
              <w:widowControl w:val="0"/>
              <w:spacing w:after="120" w:line="240" w:lineRule="auto"/>
              <w:ind w:firstLine="0"/>
              <w:jc w:val="center"/>
              <w:rPr>
                <w:rFonts w:ascii="GHEA Grapalat" w:hAnsi="GHEA Grapalat"/>
              </w:rPr>
            </w:pPr>
            <w:r>
              <w:rPr>
                <w:rFonts w:ascii="GHEA Grapalat" w:hAnsi="GHEA Grapalat" w:cs="Calibri"/>
                <w:color w:val="000000"/>
              </w:rPr>
              <w:t>28800</w:t>
            </w:r>
          </w:p>
        </w:tc>
        <w:tc>
          <w:tcPr>
            <w:tcW w:w="6458" w:type="dxa"/>
            <w:vAlign w:val="center"/>
          </w:tcPr>
          <w:p w14:paraId="337622A4" w14:textId="6104BEC9" w:rsidR="00852EA6" w:rsidRPr="00852EA6" w:rsidRDefault="00093881" w:rsidP="00852EA6">
            <w:pPr>
              <w:pStyle w:val="HTMLPreformatted"/>
              <w:shd w:val="clear" w:color="auto" w:fill="F8F9FA"/>
              <w:spacing w:line="540" w:lineRule="atLeast"/>
              <w:rPr>
                <w:rFonts w:ascii="Arial" w:hAnsi="Arial" w:cs="Arial"/>
                <w:color w:val="000000"/>
              </w:rPr>
            </w:pPr>
            <w:r w:rsidRPr="00093881">
              <w:rPr>
                <w:rFonts w:ascii="GHEA Grapalat" w:hAnsi="GHEA Grapalat" w:cs="Calibri"/>
                <w:color w:val="000000"/>
              </w:rPr>
              <w:t>Иммунохроматографические кассеты для определения антител M/G к вирусу Эпштейна-Барр</w:t>
            </w:r>
          </w:p>
        </w:tc>
      </w:tr>
      <w:tr w:rsidR="00852EA6" w:rsidRPr="009044F1" w14:paraId="490A255E" w14:textId="77777777" w:rsidTr="00852EA6">
        <w:trPr>
          <w:jc w:val="center"/>
        </w:trPr>
        <w:tc>
          <w:tcPr>
            <w:tcW w:w="1530" w:type="dxa"/>
            <w:vAlign w:val="center"/>
          </w:tcPr>
          <w:p w14:paraId="669362D6" w14:textId="0932632E"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32</w:t>
            </w:r>
          </w:p>
        </w:tc>
        <w:tc>
          <w:tcPr>
            <w:tcW w:w="1246" w:type="dxa"/>
            <w:vAlign w:val="center"/>
          </w:tcPr>
          <w:p w14:paraId="3F438CC6" w14:textId="37206B25" w:rsidR="00852EA6" w:rsidRDefault="00852EA6" w:rsidP="00852EA6">
            <w:pPr>
              <w:pStyle w:val="BodyTextIndent2"/>
              <w:widowControl w:val="0"/>
              <w:spacing w:after="120" w:line="240" w:lineRule="auto"/>
              <w:ind w:firstLine="0"/>
              <w:jc w:val="center"/>
              <w:rPr>
                <w:rFonts w:ascii="GHEA Grapalat" w:hAnsi="GHEA Grapalat"/>
              </w:rPr>
            </w:pPr>
            <w:r>
              <w:rPr>
                <w:rFonts w:ascii="Arial Armenian" w:hAnsi="Arial Armenian" w:cs="Calibri"/>
                <w:color w:val="000000"/>
              </w:rPr>
              <w:t>132000</w:t>
            </w:r>
          </w:p>
        </w:tc>
        <w:tc>
          <w:tcPr>
            <w:tcW w:w="6458" w:type="dxa"/>
            <w:vAlign w:val="center"/>
          </w:tcPr>
          <w:p w14:paraId="1D7C6A63" w14:textId="60C81093" w:rsidR="00852EA6" w:rsidRPr="00377A64" w:rsidRDefault="00093881" w:rsidP="00852EA6">
            <w:pPr>
              <w:pStyle w:val="HTMLPreformatted"/>
              <w:shd w:val="clear" w:color="auto" w:fill="F8F9FA"/>
              <w:spacing w:line="540" w:lineRule="atLeast"/>
              <w:rPr>
                <w:rFonts w:ascii="Arial" w:hAnsi="Arial" w:cs="Arial"/>
                <w:color w:val="000000"/>
                <w:lang w:val="en-US"/>
              </w:rPr>
            </w:pPr>
            <w:r w:rsidRPr="00093881">
              <w:rPr>
                <w:rFonts w:ascii="Arial" w:hAnsi="Arial" w:cs="Arial"/>
                <w:color w:val="000000"/>
              </w:rPr>
              <w:t>Ксиол</w:t>
            </w:r>
          </w:p>
        </w:tc>
      </w:tr>
      <w:tr w:rsidR="00852EA6" w:rsidRPr="009044F1" w14:paraId="5B5C7E4F" w14:textId="77777777" w:rsidTr="00852EA6">
        <w:trPr>
          <w:jc w:val="center"/>
        </w:trPr>
        <w:tc>
          <w:tcPr>
            <w:tcW w:w="1530" w:type="dxa"/>
            <w:vAlign w:val="center"/>
          </w:tcPr>
          <w:p w14:paraId="39CB43FF" w14:textId="6D13933B" w:rsidR="00852EA6" w:rsidRDefault="00B23DEF" w:rsidP="00852EA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33</w:t>
            </w:r>
          </w:p>
        </w:tc>
        <w:tc>
          <w:tcPr>
            <w:tcW w:w="1246" w:type="dxa"/>
            <w:vAlign w:val="center"/>
          </w:tcPr>
          <w:p w14:paraId="45FC53D8" w14:textId="44E9D228" w:rsidR="00852EA6" w:rsidRDefault="00852EA6" w:rsidP="00852EA6">
            <w:pPr>
              <w:pStyle w:val="BodyTextIndent2"/>
              <w:widowControl w:val="0"/>
              <w:spacing w:after="120" w:line="240" w:lineRule="auto"/>
              <w:ind w:firstLine="0"/>
              <w:jc w:val="center"/>
              <w:rPr>
                <w:rFonts w:ascii="GHEA Grapalat" w:hAnsi="GHEA Grapalat"/>
              </w:rPr>
            </w:pPr>
            <w:r w:rsidRPr="00B23DEF">
              <w:rPr>
                <w:rFonts w:ascii="Arial Armenian" w:hAnsi="Arial Armenian" w:cs="Calibri"/>
              </w:rPr>
              <w:t>0</w:t>
            </w:r>
          </w:p>
        </w:tc>
        <w:tc>
          <w:tcPr>
            <w:tcW w:w="6458" w:type="dxa"/>
            <w:vAlign w:val="center"/>
          </w:tcPr>
          <w:p w14:paraId="7C2966DF" w14:textId="0F6BE41F" w:rsidR="00852EA6" w:rsidRPr="00377A64" w:rsidRDefault="00AD52E0" w:rsidP="00852EA6">
            <w:pPr>
              <w:pStyle w:val="HTMLPreformatted"/>
              <w:shd w:val="clear" w:color="auto" w:fill="F8F9FA"/>
              <w:spacing w:line="540" w:lineRule="atLeast"/>
              <w:rPr>
                <w:rFonts w:ascii="Arial" w:hAnsi="Arial" w:cs="Arial"/>
                <w:color w:val="000000"/>
                <w:lang w:val="en-US"/>
              </w:rPr>
            </w:pPr>
            <w:r w:rsidRPr="00AD52E0">
              <w:rPr>
                <w:rFonts w:ascii="Arial" w:hAnsi="Arial" w:cs="Arial"/>
                <w:color w:val="000000"/>
              </w:rPr>
              <w:t>Клей</w:t>
            </w:r>
          </w:p>
        </w:tc>
      </w:tr>
    </w:tbl>
    <w:p w14:paraId="50F39F7E"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FF188B0" w14:textId="77777777" w:rsidR="00096865" w:rsidRPr="009044F1" w:rsidRDefault="00096865" w:rsidP="00B46D58">
      <w:pPr>
        <w:widowControl w:val="0"/>
        <w:spacing w:after="160"/>
        <w:ind w:firstLine="567"/>
        <w:jc w:val="center"/>
        <w:rPr>
          <w:rFonts w:ascii="GHEA Grapalat" w:hAnsi="GHEA Grapalat" w:cs="Sylfaen"/>
          <w:i/>
        </w:rPr>
      </w:pPr>
    </w:p>
    <w:p w14:paraId="5015C42B"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14:paraId="6E13859A"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DF958E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1D5A98E"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w:t>
      </w:r>
      <w:r w:rsidRPr="009044F1">
        <w:rPr>
          <w:rFonts w:ascii="GHEA Grapalat" w:hAnsi="GHEA Grapalat"/>
        </w:rPr>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5CD6999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FCFB42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E3F7577"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738A37A2"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18854727" w14:textId="77777777" w:rsidR="00445D45" w:rsidRDefault="00445D45" w:rsidP="00B46D58">
      <w:pPr>
        <w:widowControl w:val="0"/>
        <w:tabs>
          <w:tab w:val="left" w:pos="1134"/>
        </w:tabs>
        <w:spacing w:after="160"/>
        <w:ind w:firstLine="567"/>
        <w:jc w:val="both"/>
        <w:rPr>
          <w:rFonts w:ascii="GHEA Grapalat" w:hAnsi="GHEA Grapalat"/>
        </w:rPr>
      </w:pPr>
    </w:p>
    <w:p w14:paraId="4C075C0A"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162C04D"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4782D8D"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178636D"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228B00FA"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49B12906"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w:t>
      </w:r>
      <w:r w:rsidRPr="009044F1">
        <w:rPr>
          <w:rFonts w:ascii="GHEA Grapalat" w:hAnsi="GHEA Grapalat"/>
        </w:rPr>
        <w:lastRenderedPageBreak/>
        <w:t>участника на условиях, предусмотренных настоящим приглашением.</w:t>
      </w:r>
    </w:p>
    <w:p w14:paraId="2C7F997B"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62FD668"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4411BA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0CE1D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E4D7BF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D99270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77B9DF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C673BA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F6887B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82ADE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FB62D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D513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8F17C9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3450C30"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4AF15FC9"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28F46D66"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415B18E"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F4963B7"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D830FC4"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8009317"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917BEBC"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EFD02FF"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B68BC2A"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3C0774B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14978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w:t>
      </w:r>
      <w:r w:rsidR="00791FE4" w:rsidRPr="007D4470">
        <w:rPr>
          <w:rFonts w:ascii="GHEA Grapalat" w:hAnsi="GHEA Grapalat"/>
        </w:rPr>
        <w:lastRenderedPageBreak/>
        <w:t>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206A942"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549802D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6B114D2"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3278A7AA" w14:textId="77777777" w:rsidR="00B051BE" w:rsidRPr="009044F1" w:rsidRDefault="00B051BE" w:rsidP="00B46D58">
      <w:pPr>
        <w:widowControl w:val="0"/>
        <w:spacing w:after="160"/>
        <w:jc w:val="center"/>
        <w:rPr>
          <w:rFonts w:ascii="GHEA Grapalat" w:hAnsi="GHEA Grapalat"/>
          <w:b/>
        </w:rPr>
      </w:pPr>
    </w:p>
    <w:p w14:paraId="59C4E36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1549432"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4C641B1"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54D3032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E2C156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3C3DF965" w14:textId="5E23E6BE"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593474">
        <w:rPr>
          <w:rFonts w:ascii="GHEA Grapalat" w:hAnsi="GHEA Grapalat"/>
          <w:sz w:val="24"/>
          <w:szCs w:val="24"/>
        </w:rPr>
        <w:t>Заявки на процедуру необходимо представить в комиссию по адресу "</w:t>
      </w:r>
      <w:r w:rsidR="00593474" w:rsidRPr="000B75F5">
        <w:rPr>
          <w:rFonts w:ascii="GHEA Grapalat" w:hAnsi="GHEA Grapalat"/>
          <w:sz w:val="24"/>
          <w:szCs w:val="24"/>
        </w:rPr>
        <w:t xml:space="preserve">г. </w:t>
      </w:r>
      <w:r w:rsidR="00593474" w:rsidRPr="000B75F5">
        <w:rPr>
          <w:rFonts w:ascii="GHEA Grapalat" w:hAnsi="GHEA Grapalat"/>
          <w:sz w:val="24"/>
          <w:szCs w:val="24"/>
        </w:rPr>
        <w:lastRenderedPageBreak/>
        <w:t xml:space="preserve">Ереван, ул. </w:t>
      </w:r>
      <w:r w:rsidR="00593474">
        <w:rPr>
          <w:rFonts w:ascii="GHEA Grapalat" w:hAnsi="GHEA Grapalat"/>
          <w:sz w:val="24"/>
          <w:szCs w:val="24"/>
        </w:rPr>
        <w:t>М.Баграмяна 51</w:t>
      </w:r>
      <w:r w:rsidR="00593474" w:rsidRPr="00593474">
        <w:rPr>
          <w:rFonts w:ascii="GHEA Grapalat" w:hAnsi="GHEA Grapalat"/>
          <w:sz w:val="24"/>
          <w:szCs w:val="24"/>
        </w:rPr>
        <w:t>/2</w:t>
      </w:r>
      <w:r w:rsidR="00593474">
        <w:rPr>
          <w:rFonts w:ascii="GHEA Grapalat" w:hAnsi="GHEA Grapalat"/>
          <w:sz w:val="24"/>
          <w:szCs w:val="24"/>
        </w:rPr>
        <w:t>" не позднее, чем "</w:t>
      </w:r>
      <w:r w:rsidR="00593474" w:rsidRPr="000B75F5">
        <w:rPr>
          <w:rFonts w:ascii="GHEA Grapalat" w:hAnsi="GHEA Grapalat"/>
          <w:sz w:val="24"/>
          <w:szCs w:val="24"/>
        </w:rPr>
        <w:t>15:00</w:t>
      </w:r>
      <w:r w:rsidR="00593474">
        <w:rPr>
          <w:rFonts w:ascii="GHEA Grapalat" w:hAnsi="GHEA Grapalat"/>
          <w:sz w:val="24"/>
          <w:szCs w:val="24"/>
        </w:rPr>
        <w:t xml:space="preserve"> часов "</w:t>
      </w:r>
      <w:r w:rsidR="00593474" w:rsidRPr="00593474">
        <w:rPr>
          <w:rFonts w:ascii="GHEA Grapalat" w:hAnsi="GHEA Grapalat"/>
          <w:sz w:val="24"/>
          <w:szCs w:val="24"/>
        </w:rPr>
        <w:t>7</w:t>
      </w:r>
      <w:r w:rsidR="00593474">
        <w:rPr>
          <w:rFonts w:ascii="GHEA Grapalat" w:hAnsi="GHEA Grapalat"/>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14:paraId="30955D87" w14:textId="16DCB522"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593474" w:rsidRPr="00593474">
        <w:rPr>
          <w:rFonts w:ascii="GHEA Grapalat" w:hAnsi="GHEA Grapalat"/>
          <w:sz w:val="24"/>
          <w:szCs w:val="24"/>
        </w:rPr>
        <w:t>Г. Авагян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D31C29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903A7D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C4B0D45"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648D6F3"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236AFBA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5A45D5B1"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423C9D5"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2C02C4C0"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14:paraId="0142C176" w14:textId="2257F82B"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p>
    <w:p w14:paraId="790478D2"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14:paraId="3B9C0FE5"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D1A9017"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F16C2A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735997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E4E4C0A"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CC81099" w14:textId="77777777" w:rsidR="0049655D" w:rsidRDefault="0049655D">
      <w:pPr>
        <w:rPr>
          <w:rFonts w:ascii="GHEA Grapalat" w:hAnsi="GHEA Grapalat"/>
          <w:b/>
        </w:rPr>
      </w:pPr>
    </w:p>
    <w:p w14:paraId="423185E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0EA3A2C"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4C66242"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w:t>
      </w:r>
      <w:r w:rsidRPr="009044F1">
        <w:rPr>
          <w:rFonts w:ascii="GHEA Grapalat" w:hAnsi="GHEA Grapalat"/>
          <w:sz w:val="24"/>
          <w:szCs w:val="24"/>
        </w:rPr>
        <w:lastRenderedPageBreak/>
        <w:t xml:space="preserve">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9B44144"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338910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20881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710DBCD"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CCD2954"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5B75DE6"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69A0710"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E0DC7B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1B41F63"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7624D34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DC970F4"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3FF39A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1537CA1" w14:textId="77777777" w:rsidR="00FA0E41" w:rsidRPr="009044F1" w:rsidRDefault="00FA0E41" w:rsidP="00B46D58">
      <w:pPr>
        <w:widowControl w:val="0"/>
        <w:spacing w:after="160"/>
        <w:ind w:firstLine="567"/>
        <w:jc w:val="center"/>
        <w:rPr>
          <w:rFonts w:ascii="GHEA Grapalat" w:hAnsi="GHEA Grapalat"/>
          <w:b/>
        </w:rPr>
      </w:pPr>
    </w:p>
    <w:p w14:paraId="5AE118D5"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0882963F"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14CAB3D3"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F615D53"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1546116C" w14:textId="77777777"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14:paraId="3C170EA9" w14:textId="77777777"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14:paraId="5B9A4C99"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979764D"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53BC5751" w14:textId="77777777" w:rsidR="00C0350C" w:rsidDel="00C0350C" w:rsidRDefault="00C0350C" w:rsidP="00B46D58">
      <w:pPr>
        <w:widowControl w:val="0"/>
        <w:tabs>
          <w:tab w:val="left" w:pos="1134"/>
        </w:tabs>
        <w:spacing w:after="160"/>
        <w:ind w:firstLine="567"/>
        <w:jc w:val="both"/>
        <w:rPr>
          <w:del w:id="3" w:author="Inesa Kocharyan" w:date="2023-07-07T16:35:00Z"/>
          <w:rFonts w:ascii="GHEA Grapalat" w:hAnsi="GHEA Grapalat"/>
        </w:rPr>
      </w:pPr>
    </w:p>
    <w:p w14:paraId="7B6E951D"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5C5B7FCE"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3D42EEDB"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14:paraId="4BD22C69"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58FEA4B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C01E1E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F43A066"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 xml:space="preserve">Обеспечение заявки должно быть </w:t>
      </w:r>
      <w:r w:rsidR="009B5257" w:rsidRPr="009044F1">
        <w:rPr>
          <w:rFonts w:ascii="GHEA Grapalat" w:hAnsi="GHEA Grapalat"/>
        </w:rPr>
        <w:t>действительн</w:t>
      </w:r>
      <w:r w:rsidR="009B5257">
        <w:rPr>
          <w:rFonts w:ascii="GHEA Grapalat" w:hAnsi="GHEA Grapalat"/>
        </w:rPr>
        <w:t>ым</w:t>
      </w:r>
      <w:r w:rsidR="009B5257" w:rsidRPr="009044F1">
        <w:rPr>
          <w:rFonts w:ascii="GHEA Grapalat" w:hAnsi="GHEA Grapalat"/>
        </w:rPr>
        <w:t xml:space="preserve"> </w:t>
      </w:r>
      <w:r w:rsidR="006F5184" w:rsidRPr="009044F1">
        <w:rPr>
          <w:rFonts w:ascii="GHEA Grapalat" w:hAnsi="GHEA Grapalat"/>
        </w:rPr>
        <w:t>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w:t>
      </w:r>
      <w:r w:rsidR="009B5257">
        <w:rPr>
          <w:rFonts w:ascii="GHEA Grapalat" w:hAnsi="GHEA Grapalat"/>
        </w:rPr>
        <w:t xml:space="preserve"> </w:t>
      </w:r>
      <w:r w:rsidR="009B5257" w:rsidRPr="009F6BFE">
        <w:rPr>
          <w:rFonts w:ascii="GHEA Grapalat" w:hAnsi="GHEA Grapalat"/>
        </w:rPr>
        <w:t>истечения крайнего срока</w:t>
      </w:r>
      <w:r w:rsidR="006F5184" w:rsidRPr="009044F1">
        <w:rPr>
          <w:rFonts w:ascii="GHEA Grapalat" w:hAnsi="GHEA Grapalat"/>
        </w:rPr>
        <w:t xml:space="preserve"> подачи 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14:paraId="506D4837" w14:textId="77777777"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14:paraId="0B7833AF"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1D6381EA"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0D7BB079" w14:textId="77777777" w:rsidR="002626F7" w:rsidRDefault="002626F7" w:rsidP="00B46D58">
      <w:pPr>
        <w:rPr>
          <w:rFonts w:ascii="GHEA Grapalat" w:hAnsi="GHEA Grapalat" w:cs="Sylfaen"/>
        </w:rPr>
      </w:pPr>
    </w:p>
    <w:p w14:paraId="5D2DC9DA"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0A59D5E" w14:textId="7777777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2C92EB94"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B644ABC"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193CA1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DBCAC3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A28C94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69BE5AD8"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6AFF732"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7AB142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92FFD19"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10D6A05"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lastRenderedPageBreak/>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6AA915A9"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14:paraId="73B0D80C"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625D3486"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2CB4F5B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35440D3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EBB70EA"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7E77F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71317B6" w14:textId="77777777"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52815C29"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w:t>
      </w:r>
      <w:r w:rsidRPr="009775E8">
        <w:rPr>
          <w:rFonts w:ascii="GHEA Grapalat" w:hAnsi="GHEA Grapalat"/>
          <w:sz w:val="24"/>
          <w:szCs w:val="24"/>
        </w:rPr>
        <w:lastRenderedPageBreak/>
        <w:t xml:space="preserve">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B96F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03F7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32E470D"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1687F0F"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60DF4B4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1579AB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8D63F1C"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E3FE1AC"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3C16EC8"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EC3CCB1"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8907A9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BAE577"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w:t>
      </w:r>
      <w:r w:rsidR="0052468C">
        <w:rPr>
          <w:rFonts w:ascii="GHEA Grapalat" w:hAnsi="GHEA Grapalat"/>
        </w:rPr>
        <w:lastRenderedPageBreak/>
        <w:t>(уведомления)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7201E98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E6813EA"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9D0E33C" w14:textId="77777777"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2DAA2580"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736D7BE2"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4A368BE1"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 xml:space="preserve">бстоятельство, предусмотренное в пункте 8.8.1 части 1 настоящего приглашения, не считается нарушением обязательств, взятых в рамках процесса </w:t>
      </w:r>
      <w:r w:rsidRPr="00671189">
        <w:rPr>
          <w:rFonts w:ascii="GHEA Grapalat" w:hAnsi="GHEA Grapalat" w:cs="Sylfaen"/>
        </w:rPr>
        <w:lastRenderedPageBreak/>
        <w:t>закупки.</w:t>
      </w:r>
    </w:p>
    <w:p w14:paraId="29A11D77" w14:textId="77777777" w:rsidR="003822FA" w:rsidRDefault="003822FA" w:rsidP="00B46D58">
      <w:pPr>
        <w:widowControl w:val="0"/>
        <w:tabs>
          <w:tab w:val="left" w:pos="1276"/>
        </w:tabs>
        <w:spacing w:after="160"/>
        <w:ind w:firstLine="567"/>
        <w:jc w:val="both"/>
        <w:rPr>
          <w:rFonts w:ascii="GHEA Grapalat" w:hAnsi="GHEA Grapalat"/>
        </w:rPr>
      </w:pPr>
    </w:p>
    <w:p w14:paraId="24F4393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842FA4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C88115E"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B0F16FF"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CF1F1EE"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8DB0144"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14:paraId="64CC6451"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03176BB"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4A4AEB6"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CCF6098"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AB9975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CEEA7B6"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A4CE2D" w14:textId="77777777"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F86851E"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6AD919D"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BB7F2F9"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6AF12A79"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0F75300" w14:textId="77777777" w:rsidR="00B47535" w:rsidRDefault="00B47535">
      <w:pPr>
        <w:rPr>
          <w:rFonts w:ascii="GHEA Grapalat" w:hAnsi="GHEA Grapalat"/>
          <w:b/>
        </w:rPr>
      </w:pPr>
      <w:r>
        <w:rPr>
          <w:rFonts w:ascii="GHEA Grapalat" w:hAnsi="GHEA Grapalat"/>
          <w:b/>
        </w:rPr>
        <w:br w:type="page"/>
      </w:r>
    </w:p>
    <w:p w14:paraId="6B38085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5FA47CD8"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564DE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DF74BD1"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32473E8"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387F6319"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A098B6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B36AA2B"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6B2AF7BB"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6A6E9F0B"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30D8483B"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457D41A"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870CD0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4A764874"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36C66BD9"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5243846"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98FCA79"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6C572CF1" w14:textId="77777777"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6764011A" w14:textId="77777777"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028B1D7D"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DF6EC20" w14:textId="77777777"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74CD4571"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01EDEB47"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14:paraId="1F67B393"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6860CB65"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467CCFD"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1"/>
        <w:t>13</w:t>
      </w:r>
      <w:r w:rsidR="00375E5E">
        <w:rPr>
          <w:rFonts w:ascii="GHEA Grapalat" w:hAnsi="GHEA Grapalat"/>
        </w:rPr>
        <w:t>.</w:t>
      </w:r>
    </w:p>
    <w:p w14:paraId="7D2FE3F1"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148932E"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484324A7"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2E1E57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F2C2AE5"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C765CE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03D79963"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012421AB"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622C4129"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56CCA9E5"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49E9FFE"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546C9908"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6537A5DD" w14:textId="77777777" w:rsidR="00D70281" w:rsidRDefault="00D70281" w:rsidP="001075CA">
      <w:pPr>
        <w:widowControl w:val="0"/>
        <w:tabs>
          <w:tab w:val="left" w:pos="1134"/>
        </w:tabs>
        <w:spacing w:after="160"/>
        <w:ind w:firstLine="567"/>
        <w:jc w:val="both"/>
        <w:rPr>
          <w:rFonts w:ascii="GHEA Grapalat" w:hAnsi="GHEA Grapalat"/>
        </w:rPr>
      </w:pPr>
    </w:p>
    <w:p w14:paraId="22E306F3"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7A8E4ED2" w14:textId="77777777" w:rsidR="00362FEF" w:rsidRDefault="00362FEF">
      <w:pPr>
        <w:rPr>
          <w:rFonts w:ascii="GHEA Grapalat" w:hAnsi="GHEA Grapalat" w:cs="Sylfaen"/>
        </w:rPr>
      </w:pPr>
      <w:r>
        <w:rPr>
          <w:rFonts w:ascii="GHEA Grapalat" w:hAnsi="GHEA Grapalat" w:cs="Sylfaen"/>
        </w:rPr>
        <w:br w:type="page"/>
      </w:r>
    </w:p>
    <w:p w14:paraId="4072D77C"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10C17A01"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972368D" w14:textId="77777777" w:rsidR="003D5CAF" w:rsidRPr="009044F1" w:rsidRDefault="003D5CAF" w:rsidP="005066AC">
      <w:pPr>
        <w:rPr>
          <w:rFonts w:ascii="GHEA Grapalat" w:hAnsi="GHEA Grapalat" w:cs="Arial"/>
          <w:b/>
        </w:rPr>
      </w:pPr>
    </w:p>
    <w:p w14:paraId="5DA3B648"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C94DA0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57DDBC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2"/>
        <w:t>14</w:t>
      </w:r>
      <w:r w:rsidRPr="009044F1">
        <w:rPr>
          <w:rFonts w:ascii="GHEA Grapalat" w:hAnsi="GHEA Grapalat"/>
        </w:rPr>
        <w:t>.</w:t>
      </w:r>
    </w:p>
    <w:p w14:paraId="6865E81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84AE8B"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528C03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7630741" w14:textId="77777777" w:rsidR="00C54730" w:rsidRPr="00182C2E" w:rsidRDefault="00C54730" w:rsidP="00C54730">
      <w:pPr>
        <w:jc w:val="center"/>
        <w:rPr>
          <w:rFonts w:ascii="GHEA Grapalat" w:hAnsi="GHEA Grapalat"/>
          <w:b/>
        </w:rPr>
      </w:pPr>
    </w:p>
    <w:p w14:paraId="7D19F318"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78FDF8B" w14:textId="77777777" w:rsidR="00C54730" w:rsidRPr="00182C2E" w:rsidRDefault="00C54730" w:rsidP="00C54730">
      <w:pPr>
        <w:jc w:val="center"/>
        <w:rPr>
          <w:rFonts w:ascii="GHEA Grapalat" w:hAnsi="GHEA Grapalat"/>
          <w:b/>
        </w:rPr>
      </w:pPr>
    </w:p>
    <w:p w14:paraId="157FD335"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3D64775"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E803DFA"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8D67DEF"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7A9F2B2"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DD06B5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FB27F7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DD094B3"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5E59821"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40A02A2"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F13AFC1"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14A7414"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53EB7E"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E7E44DF"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D2501D8"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FC48558"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3C84EB"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9C40043"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F4B02D2"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BB8357D"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4E8D859"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3C0A34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0459A11"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934308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2368748"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F09FA3"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A28F8D1" w14:textId="77777777" w:rsidR="00AE679C" w:rsidRPr="009044F1" w:rsidRDefault="00AE679C" w:rsidP="00B46D58">
      <w:pPr>
        <w:widowControl w:val="0"/>
        <w:spacing w:after="160"/>
        <w:jc w:val="center"/>
        <w:rPr>
          <w:rFonts w:ascii="GHEA Grapalat" w:hAnsi="GHEA Grapalat" w:cs="Sylfaen"/>
          <w:b/>
        </w:rPr>
      </w:pPr>
    </w:p>
    <w:p w14:paraId="40DE6A81" w14:textId="77777777" w:rsidR="004373E3" w:rsidRDefault="004373E3" w:rsidP="00B46D58">
      <w:pPr>
        <w:rPr>
          <w:rFonts w:ascii="GHEA Grapalat" w:hAnsi="GHEA Grapalat"/>
          <w:b/>
        </w:rPr>
      </w:pPr>
      <w:r>
        <w:rPr>
          <w:rFonts w:ascii="GHEA Grapalat" w:hAnsi="GHEA Grapalat"/>
          <w:b/>
        </w:rPr>
        <w:br w:type="page"/>
      </w:r>
    </w:p>
    <w:p w14:paraId="2FA8A504"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73CF4F3C" w14:textId="77777777" w:rsidR="008842CE" w:rsidRPr="00374F4A" w:rsidRDefault="008842CE" w:rsidP="00B46D58">
      <w:pPr>
        <w:widowControl w:val="0"/>
        <w:spacing w:after="160"/>
        <w:jc w:val="center"/>
        <w:rPr>
          <w:rFonts w:ascii="GHEA Grapalat" w:hAnsi="GHEA Grapalat"/>
          <w:b/>
        </w:rPr>
      </w:pPr>
    </w:p>
    <w:p w14:paraId="731FA741"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0606F90" w14:textId="77777777" w:rsidR="00096865" w:rsidRPr="009044F1" w:rsidRDefault="00096865" w:rsidP="00B46D58">
      <w:pPr>
        <w:widowControl w:val="0"/>
        <w:spacing w:after="160"/>
        <w:jc w:val="center"/>
        <w:rPr>
          <w:rFonts w:ascii="GHEA Grapalat" w:hAnsi="GHEA Grapalat"/>
        </w:rPr>
      </w:pPr>
    </w:p>
    <w:p w14:paraId="2EA4A00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C9C400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02BD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BADFFD0"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D3BB74F" w14:textId="77777777" w:rsidR="008F15B9" w:rsidRDefault="008F15B9" w:rsidP="00B46D58">
      <w:pPr>
        <w:widowControl w:val="0"/>
        <w:spacing w:after="160"/>
        <w:jc w:val="center"/>
        <w:rPr>
          <w:rFonts w:ascii="GHEA Grapalat" w:hAnsi="GHEA Grapalat"/>
          <w:b/>
        </w:rPr>
      </w:pPr>
    </w:p>
    <w:p w14:paraId="26F44F5B" w14:textId="77777777" w:rsidR="008F15B9" w:rsidRDefault="008F15B9" w:rsidP="00B46D58">
      <w:pPr>
        <w:widowControl w:val="0"/>
        <w:spacing w:after="160"/>
        <w:jc w:val="center"/>
        <w:rPr>
          <w:rFonts w:ascii="GHEA Grapalat" w:hAnsi="GHEA Grapalat"/>
          <w:b/>
        </w:rPr>
      </w:pPr>
    </w:p>
    <w:p w14:paraId="0595211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2235D5"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C78101C"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350ED2F2"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14BF606A"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CE2757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14:paraId="66C0F71F"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14:paraId="13D55680"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A643819"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1C921D9"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4C246AF5"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C280CD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81C47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85BB93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1DD499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15D4B8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3271E7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EC852F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6245746" w14:textId="77777777" w:rsidR="00ED59E0" w:rsidRDefault="00ED59E0" w:rsidP="00B46D58">
      <w:pPr>
        <w:widowControl w:val="0"/>
        <w:tabs>
          <w:tab w:val="left" w:pos="1134"/>
        </w:tabs>
        <w:spacing w:after="160"/>
        <w:ind w:firstLine="567"/>
        <w:jc w:val="both"/>
        <w:rPr>
          <w:rFonts w:ascii="GHEA Grapalat" w:hAnsi="GHEA Grapalat"/>
        </w:rPr>
      </w:pPr>
    </w:p>
    <w:p w14:paraId="1B350E72" w14:textId="77777777" w:rsidR="00ED59E0" w:rsidRDefault="00ED59E0" w:rsidP="00B46D58">
      <w:pPr>
        <w:widowControl w:val="0"/>
        <w:tabs>
          <w:tab w:val="left" w:pos="1134"/>
        </w:tabs>
        <w:spacing w:after="160"/>
        <w:ind w:firstLine="567"/>
        <w:jc w:val="both"/>
        <w:rPr>
          <w:rFonts w:ascii="GHEA Grapalat" w:hAnsi="GHEA Grapalat"/>
        </w:rPr>
      </w:pPr>
    </w:p>
    <w:p w14:paraId="5D77E21C" w14:textId="77777777" w:rsidR="00ED59E0" w:rsidRPr="00E267E5" w:rsidRDefault="00ED59E0" w:rsidP="00B46D58">
      <w:pPr>
        <w:widowControl w:val="0"/>
        <w:tabs>
          <w:tab w:val="left" w:pos="1134"/>
        </w:tabs>
        <w:spacing w:after="160"/>
        <w:ind w:firstLine="567"/>
        <w:jc w:val="both"/>
        <w:rPr>
          <w:rFonts w:ascii="GHEA Grapalat" w:hAnsi="GHEA Grapalat"/>
        </w:rPr>
      </w:pPr>
    </w:p>
    <w:p w14:paraId="5B2A3CF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E70AB2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3642EC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5632FC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2CDAED"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48D7BD31" w14:textId="7AF3CAD0"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341AE8" w:rsidRPr="00341AE8">
        <w:rPr>
          <w:rFonts w:ascii="GHEA Grapalat" w:hAnsi="GHEA Grapalat" w:cs="Sylfaen"/>
          <w:b/>
          <w:lang w:val="hy-AM"/>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006132ED">
        <w:rPr>
          <w:rFonts w:ascii="GHEA Grapalat" w:hAnsi="GHEA Grapalat"/>
          <w:sz w:val="24"/>
          <w:szCs w:val="24"/>
        </w:rPr>
        <w:t>"</w:t>
      </w:r>
    </w:p>
    <w:p w14:paraId="1781EDD3" w14:textId="77777777" w:rsidR="00B2572B" w:rsidRPr="00374F4A" w:rsidRDefault="00B2572B" w:rsidP="00B46D58">
      <w:pPr>
        <w:widowControl w:val="0"/>
        <w:spacing w:after="120"/>
        <w:jc w:val="center"/>
        <w:rPr>
          <w:rFonts w:ascii="GHEA Grapalat" w:hAnsi="GHEA Grapalat" w:cs="Sylfaen"/>
          <w:b/>
        </w:rPr>
      </w:pPr>
    </w:p>
    <w:p w14:paraId="6E8D762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3FA2FA6"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7002D4C9" w14:textId="77777777" w:rsidR="00B2572B" w:rsidRPr="00374F4A" w:rsidRDefault="00B2572B" w:rsidP="00B46D58">
      <w:pPr>
        <w:widowControl w:val="0"/>
        <w:spacing w:after="120"/>
        <w:jc w:val="center"/>
        <w:rPr>
          <w:rFonts w:ascii="GHEA Grapalat" w:hAnsi="GHEA Grapalat"/>
        </w:rPr>
      </w:pPr>
    </w:p>
    <w:p w14:paraId="37AA08EC"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12520C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8671A01"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65D7C8C"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B7FB4B7" w14:textId="457F3A3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93474" w:rsidRPr="00B15B1F">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Pr>
          <w:rFonts w:ascii="GHEA Grapalat" w:hAnsi="GHEA Grapalat" w:cs="Sylfaen"/>
          <w:b/>
          <w:lang w:val="en-US"/>
        </w:rPr>
        <w:t>3</w:t>
      </w:r>
      <w:r w:rsidR="006132ED">
        <w:rPr>
          <w:rFonts w:ascii="GHEA Grapalat" w:hAnsi="GHEA Grapalat"/>
        </w:rPr>
        <w:t>"</w:t>
      </w:r>
    </w:p>
    <w:p w14:paraId="7D44B09C"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4F385299"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EC5903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C3AAFF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27DD86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0E46F7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69505F6" w14:textId="77777777" w:rsidR="000612B9" w:rsidRDefault="000612B9" w:rsidP="00B46D58">
      <w:pPr>
        <w:jc w:val="both"/>
        <w:rPr>
          <w:rFonts w:ascii="GHEA Grapalat" w:hAnsi="GHEA Grapalat"/>
        </w:rPr>
      </w:pPr>
    </w:p>
    <w:p w14:paraId="4E12B77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3F15F97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910603D" w14:textId="77777777" w:rsidR="000612B9" w:rsidRDefault="000612B9" w:rsidP="00B46D58">
      <w:pPr>
        <w:jc w:val="both"/>
        <w:rPr>
          <w:rFonts w:ascii="GHEA Grapalat" w:hAnsi="GHEA Grapalat"/>
        </w:rPr>
      </w:pPr>
    </w:p>
    <w:p w14:paraId="1448D05D"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86E4F3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AE192C6" w14:textId="77777777" w:rsidR="00B138F3" w:rsidRDefault="00B138F3" w:rsidP="00B46D58">
      <w:pPr>
        <w:jc w:val="both"/>
        <w:rPr>
          <w:rFonts w:ascii="GHEA Grapalat" w:hAnsi="GHEA Grapalat"/>
        </w:rPr>
      </w:pPr>
    </w:p>
    <w:p w14:paraId="4AC88CB2"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ACA6F8B"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325EA09" w14:textId="77777777" w:rsidR="00B138F3" w:rsidRDefault="00B138F3" w:rsidP="00F96993">
      <w:pPr>
        <w:jc w:val="both"/>
        <w:rPr>
          <w:rFonts w:ascii="GHEA Grapalat" w:hAnsi="GHEA Grapalat"/>
        </w:rPr>
      </w:pPr>
    </w:p>
    <w:p w14:paraId="30901A23"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3477367"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7230339" w14:textId="77777777" w:rsidR="00B16483" w:rsidRDefault="00B16483" w:rsidP="00F96993">
      <w:pPr>
        <w:jc w:val="both"/>
        <w:rPr>
          <w:rFonts w:ascii="GHEA Grapalat" w:hAnsi="GHEA Grapalat"/>
          <w:sz w:val="18"/>
          <w:szCs w:val="18"/>
        </w:rPr>
      </w:pPr>
    </w:p>
    <w:p w14:paraId="653F5C26"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ABF11B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F17999C" w14:textId="77777777" w:rsidR="00B16483" w:rsidRPr="00D3436F" w:rsidRDefault="00B16483" w:rsidP="00B16483">
      <w:pPr>
        <w:tabs>
          <w:tab w:val="left" w:pos="7371"/>
        </w:tabs>
        <w:spacing w:after="160"/>
        <w:ind w:left="3544" w:firstLine="3"/>
        <w:jc w:val="both"/>
        <w:rPr>
          <w:rFonts w:ascii="GHEA Grapalat" w:hAnsi="GHEA Grapalat"/>
          <w:sz w:val="16"/>
        </w:rPr>
      </w:pPr>
    </w:p>
    <w:p w14:paraId="676CC060"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21D006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DA4A3D1"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02D5833"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169D7D1D" w14:textId="77777777" w:rsidR="009E1F0A" w:rsidRPr="004F23CF" w:rsidRDefault="009E1F0A" w:rsidP="009E1F0A">
      <w:pPr>
        <w:rPr>
          <w:rFonts w:ascii="GHEA Grapalat" w:hAnsi="GHEA Grapalat"/>
          <w:i/>
          <w:sz w:val="16"/>
          <w:vertAlign w:val="superscript"/>
          <w:lang w:val="es-ES"/>
        </w:rPr>
      </w:pPr>
    </w:p>
    <w:p w14:paraId="32D57A42" w14:textId="6929E8D5"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593474" w:rsidRPr="00593474">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42BFFCB6"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5A4E9793"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1419CADB" w14:textId="3C2D1357"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593474" w:rsidRPr="00593474">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AF791F">
        <w:rPr>
          <w:rFonts w:ascii="GHEA Grapalat" w:hAnsi="GHEA Grapalat"/>
        </w:rPr>
        <w:t>"*</w:t>
      </w:r>
    </w:p>
    <w:p w14:paraId="3C87EEFA"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45E7C83C"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67F97059"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757FC4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575B92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04D286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B1478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B5F81FF"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A0ADE0B"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7DF50DA1"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D18DE30"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7E10A549" w14:textId="77777777" w:rsidR="00923711" w:rsidRDefault="00923711">
      <w:pPr>
        <w:rPr>
          <w:rFonts w:ascii="GHEA Grapalat" w:hAnsi="GHEA Grapalat"/>
        </w:rPr>
      </w:pPr>
    </w:p>
    <w:p w14:paraId="5FA1D728" w14:textId="77777777" w:rsidR="00110534" w:rsidRDefault="00F36AD3" w:rsidP="00B46D58">
      <w:pPr>
        <w:jc w:val="both"/>
        <w:rPr>
          <w:rFonts w:ascii="GHEA Grapalat" w:hAnsi="GHEA Grapalat"/>
        </w:rPr>
      </w:pPr>
      <w:r>
        <w:rPr>
          <w:rFonts w:ascii="GHEA Grapalat" w:hAnsi="GHEA Grapalat"/>
        </w:rPr>
        <w:t xml:space="preserve"> </w:t>
      </w:r>
    </w:p>
    <w:p w14:paraId="5EC7FA43"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8D8C94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FAED367"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20F1071D" w14:textId="77777777" w:rsidR="00F855BB" w:rsidRDefault="00F855BB" w:rsidP="00B46D58">
      <w:pPr>
        <w:tabs>
          <w:tab w:val="left" w:pos="7371"/>
        </w:tabs>
        <w:spacing w:after="160"/>
        <w:ind w:left="3544" w:firstLine="3"/>
        <w:jc w:val="both"/>
        <w:rPr>
          <w:rFonts w:ascii="GHEA Grapalat" w:hAnsi="GHEA Grapalat"/>
          <w:sz w:val="16"/>
          <w:lang w:val="hy-AM"/>
        </w:rPr>
      </w:pPr>
    </w:p>
    <w:p w14:paraId="59AA9E34"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0184135A" w14:textId="77777777" w:rsidR="006B3E56" w:rsidRPr="00D3436F" w:rsidRDefault="006B3E56" w:rsidP="00B46D58">
      <w:pPr>
        <w:tabs>
          <w:tab w:val="left" w:pos="7371"/>
        </w:tabs>
        <w:spacing w:after="160"/>
        <w:ind w:left="3544" w:firstLine="3"/>
        <w:jc w:val="both"/>
        <w:rPr>
          <w:rFonts w:ascii="GHEA Grapalat" w:hAnsi="GHEA Grapalat"/>
          <w:sz w:val="16"/>
        </w:rPr>
      </w:pPr>
    </w:p>
    <w:p w14:paraId="42E70ABC" w14:textId="77777777" w:rsidR="006B3E56" w:rsidRPr="00770B03" w:rsidRDefault="006B3E56" w:rsidP="00B46D58">
      <w:pPr>
        <w:tabs>
          <w:tab w:val="left" w:pos="7371"/>
        </w:tabs>
        <w:spacing w:after="160"/>
        <w:ind w:left="3544" w:firstLine="3"/>
        <w:jc w:val="both"/>
        <w:rPr>
          <w:rFonts w:ascii="GHEA Grapalat" w:hAnsi="GHEA Grapalat"/>
          <w:sz w:val="16"/>
        </w:rPr>
      </w:pPr>
    </w:p>
    <w:p w14:paraId="34939A20"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D8C9C09"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64ADA0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09A8FA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485454A" w14:textId="77777777" w:rsidR="00123294" w:rsidRDefault="00123294" w:rsidP="00B46D58">
      <w:pPr>
        <w:rPr>
          <w:rFonts w:ascii="GHEA Grapalat" w:hAnsi="GHEA Grapalat"/>
          <w:b/>
        </w:rPr>
      </w:pPr>
      <w:r>
        <w:rPr>
          <w:rFonts w:ascii="GHEA Grapalat" w:hAnsi="GHEA Grapalat"/>
          <w:b/>
        </w:rPr>
        <w:br w:type="page"/>
      </w:r>
    </w:p>
    <w:p w14:paraId="37C0296F" w14:textId="77777777" w:rsidR="00B048B2" w:rsidRDefault="00B048B2" w:rsidP="00B46D58">
      <w:pPr>
        <w:rPr>
          <w:rFonts w:ascii="GHEA Grapalat" w:hAnsi="GHEA Grapalat"/>
          <w:b/>
        </w:rPr>
      </w:pPr>
    </w:p>
    <w:p w14:paraId="62026369"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10AC960E" w14:textId="7EA24915"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93474" w:rsidRPr="00593474">
        <w:rPr>
          <w:rFonts w:ascii="GHEA Grapalat" w:hAnsi="GHEA Grapalat"/>
          <w:b/>
          <w:sz w:val="24"/>
          <w:szCs w:val="24"/>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48054192" w14:textId="77777777" w:rsidR="00D043C1" w:rsidRPr="009044F1" w:rsidRDefault="00D043C1" w:rsidP="00D043C1">
      <w:pPr>
        <w:widowControl w:val="0"/>
        <w:spacing w:after="160"/>
        <w:ind w:left="567" w:right="565"/>
        <w:jc w:val="center"/>
        <w:rPr>
          <w:rFonts w:ascii="GHEA Grapalat" w:hAnsi="GHEA Grapalat"/>
          <w:b/>
        </w:rPr>
      </w:pPr>
    </w:p>
    <w:p w14:paraId="0CB1578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0A76C50F"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0972981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0C4129FC"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3AF45F8B"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4C023DC6" w14:textId="09C73FE8"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593474" w:rsidRPr="00593474">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4203D72A" w14:textId="77777777" w:rsidTr="00FF3F2A">
        <w:tc>
          <w:tcPr>
            <w:tcW w:w="1042" w:type="dxa"/>
            <w:vMerge w:val="restart"/>
            <w:vAlign w:val="center"/>
          </w:tcPr>
          <w:p w14:paraId="0D08AC73" w14:textId="77777777" w:rsidR="00EE1022" w:rsidRDefault="00EE1022" w:rsidP="00FF3F2A">
            <w:pPr>
              <w:widowControl w:val="0"/>
              <w:jc w:val="center"/>
              <w:rPr>
                <w:rFonts w:ascii="GHEA Grapalat" w:hAnsi="GHEA Grapalat"/>
                <w:b/>
                <w:sz w:val="20"/>
                <w:szCs w:val="20"/>
              </w:rPr>
            </w:pPr>
          </w:p>
          <w:p w14:paraId="20CC714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E2163F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FEDCBFD" w14:textId="77777777" w:rsidTr="000811C1">
        <w:trPr>
          <w:trHeight w:val="696"/>
        </w:trPr>
        <w:tc>
          <w:tcPr>
            <w:tcW w:w="1042" w:type="dxa"/>
            <w:vMerge/>
            <w:vAlign w:val="center"/>
          </w:tcPr>
          <w:p w14:paraId="28622C18"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9425348"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6081E4B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22F5DF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E341297"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EB9E02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BD8317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11E487AB" w14:textId="77777777" w:rsidTr="00FF3F2A">
        <w:tc>
          <w:tcPr>
            <w:tcW w:w="1042" w:type="dxa"/>
          </w:tcPr>
          <w:p w14:paraId="20B7802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ABB35F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3B117B7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28B9D24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7BC3DB8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3C9DB08"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3FD7DDAF" w14:textId="77777777" w:rsidTr="00FF3F2A">
        <w:tc>
          <w:tcPr>
            <w:tcW w:w="1042" w:type="dxa"/>
          </w:tcPr>
          <w:p w14:paraId="073562B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618FE2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7DA87F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59FD7B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0245DE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E33448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3E83F032" w14:textId="77777777" w:rsidTr="00FF3F2A">
        <w:tc>
          <w:tcPr>
            <w:tcW w:w="1042" w:type="dxa"/>
          </w:tcPr>
          <w:p w14:paraId="57604DB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492B98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BE44B8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03271E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A4982E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130218D"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66A27D10" w14:textId="77777777" w:rsidR="00D043C1" w:rsidRDefault="00D043C1" w:rsidP="00D043C1">
      <w:pPr>
        <w:widowControl w:val="0"/>
        <w:tabs>
          <w:tab w:val="left" w:pos="6804"/>
        </w:tabs>
        <w:jc w:val="center"/>
        <w:rPr>
          <w:rFonts w:ascii="GHEA Grapalat" w:hAnsi="GHEA Grapalat"/>
          <w:lang w:val="en-US"/>
        </w:rPr>
      </w:pPr>
    </w:p>
    <w:p w14:paraId="02A4B2EC"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370AEA0"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4E7EE05" w14:textId="77777777" w:rsidR="00D043C1" w:rsidRPr="008875C7" w:rsidRDefault="00D043C1" w:rsidP="00D043C1">
      <w:pPr>
        <w:widowControl w:val="0"/>
        <w:spacing w:after="160"/>
        <w:jc w:val="right"/>
        <w:rPr>
          <w:rFonts w:ascii="GHEA Grapalat" w:hAnsi="GHEA Grapalat"/>
        </w:rPr>
      </w:pPr>
    </w:p>
    <w:p w14:paraId="20A301A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28828DEA" w14:textId="77777777" w:rsidR="00D043C1" w:rsidRDefault="00D043C1" w:rsidP="00D043C1">
      <w:pPr>
        <w:rPr>
          <w:rFonts w:ascii="GHEA Grapalat" w:hAnsi="GHEA Grapalat"/>
        </w:rPr>
      </w:pPr>
      <w:r>
        <w:rPr>
          <w:rFonts w:ascii="GHEA Grapalat" w:hAnsi="GHEA Grapalat"/>
        </w:rPr>
        <w:br w:type="page"/>
      </w:r>
    </w:p>
    <w:p w14:paraId="338B14FA"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9B0772C"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01D8CBF6" w14:textId="4DF4826F"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593474" w:rsidRPr="00B15B1F">
        <w:rPr>
          <w:rFonts w:ascii="GHEA Grapalat" w:hAnsi="GHEA Grapalat"/>
          <w:b/>
          <w:sz w:val="24"/>
          <w:szCs w:val="24"/>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Pr>
          <w:rFonts w:ascii="GHEA Grapalat" w:hAnsi="GHEA Grapalat" w:cs="Sylfaen"/>
          <w:b/>
          <w:lang w:val="en-US"/>
        </w:rPr>
        <w:t>3</w:t>
      </w:r>
      <w:r>
        <w:rPr>
          <w:rFonts w:ascii="GHEA Grapalat" w:hAnsi="GHEA Grapalat"/>
          <w:b/>
          <w:sz w:val="24"/>
          <w:szCs w:val="24"/>
        </w:rPr>
        <w:t>"</w:t>
      </w:r>
    </w:p>
    <w:p w14:paraId="751546B3" w14:textId="77777777" w:rsidR="00F016A2" w:rsidRDefault="00F016A2">
      <w:pPr>
        <w:rPr>
          <w:rFonts w:ascii="GHEA Grapalat" w:hAnsi="GHEA Grapalat"/>
          <w:b/>
        </w:rPr>
      </w:pPr>
    </w:p>
    <w:p w14:paraId="4C4632EC"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3C1C55E3"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617AA40" w14:textId="77777777" w:rsidR="00F016A2" w:rsidRPr="00ED3A13" w:rsidRDefault="00F016A2" w:rsidP="00F016A2">
      <w:pPr>
        <w:ind w:left="360" w:hanging="360"/>
        <w:jc w:val="center"/>
        <w:rPr>
          <w:rFonts w:ascii="GHEA Grapalat" w:eastAsia="GHEA Grapalat" w:hAnsi="GHEA Grapalat" w:cs="GHEA Grapalat"/>
          <w:b/>
        </w:rPr>
      </w:pPr>
    </w:p>
    <w:p w14:paraId="74EB2958"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C9E1BD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E9CC760" w14:textId="77777777" w:rsidTr="006D2CDF">
        <w:tc>
          <w:tcPr>
            <w:tcW w:w="2836" w:type="dxa"/>
            <w:shd w:val="clear" w:color="auto" w:fill="D9E2F3"/>
            <w:vAlign w:val="center"/>
          </w:tcPr>
          <w:p w14:paraId="589EDF2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E378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D5E88" w14:textId="77777777" w:rsidTr="006D2CDF">
        <w:tc>
          <w:tcPr>
            <w:tcW w:w="2836" w:type="dxa"/>
            <w:shd w:val="clear" w:color="auto" w:fill="D9E2F3"/>
            <w:vAlign w:val="center"/>
          </w:tcPr>
          <w:p w14:paraId="0F99955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0371B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DF65C4" w14:textId="77777777" w:rsidTr="006D2CDF">
        <w:tc>
          <w:tcPr>
            <w:tcW w:w="2836" w:type="dxa"/>
            <w:shd w:val="clear" w:color="auto" w:fill="D9E2F3"/>
            <w:vAlign w:val="center"/>
          </w:tcPr>
          <w:p w14:paraId="4C9048F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64C29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D592A4" w14:textId="77777777" w:rsidTr="006D2CDF">
        <w:tc>
          <w:tcPr>
            <w:tcW w:w="2836" w:type="dxa"/>
            <w:shd w:val="clear" w:color="auto" w:fill="D9E2F3"/>
            <w:vAlign w:val="center"/>
          </w:tcPr>
          <w:p w14:paraId="0F4FD8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523789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393E8E" w14:textId="77777777" w:rsidTr="006D2CDF">
        <w:tc>
          <w:tcPr>
            <w:tcW w:w="2836" w:type="dxa"/>
            <w:shd w:val="clear" w:color="auto" w:fill="D9E2F3"/>
            <w:vAlign w:val="center"/>
          </w:tcPr>
          <w:p w14:paraId="6867855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673BD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EBF29" w14:textId="77777777" w:rsidTr="006D2CDF">
        <w:tc>
          <w:tcPr>
            <w:tcW w:w="2836" w:type="dxa"/>
            <w:shd w:val="clear" w:color="auto" w:fill="D9E2F3"/>
            <w:vAlign w:val="center"/>
          </w:tcPr>
          <w:p w14:paraId="0C216E68"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99554AF"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01F9490F" w14:textId="77777777" w:rsidTr="006D2CDF">
        <w:tc>
          <w:tcPr>
            <w:tcW w:w="2836" w:type="dxa"/>
            <w:shd w:val="clear" w:color="auto" w:fill="D9E2F3"/>
            <w:vAlign w:val="center"/>
          </w:tcPr>
          <w:p w14:paraId="2C587A9C"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964901B"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5374717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14B4216" w14:textId="77777777" w:rsidTr="006D2CDF">
        <w:tc>
          <w:tcPr>
            <w:tcW w:w="2835" w:type="dxa"/>
            <w:shd w:val="clear" w:color="auto" w:fill="D9E2F3"/>
            <w:vAlign w:val="center"/>
          </w:tcPr>
          <w:p w14:paraId="35325BE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7FC335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AE0764" w14:textId="77777777" w:rsidTr="006D2CDF">
        <w:trPr>
          <w:trHeight w:val="1487"/>
        </w:trPr>
        <w:tc>
          <w:tcPr>
            <w:tcW w:w="2835" w:type="dxa"/>
            <w:shd w:val="clear" w:color="auto" w:fill="D9E2F3"/>
            <w:vAlign w:val="center"/>
          </w:tcPr>
          <w:p w14:paraId="4F3334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A80BBB5" w14:textId="77777777" w:rsidR="00F016A2" w:rsidRPr="00FD1EE4" w:rsidRDefault="00F016A2" w:rsidP="006D2CDF">
            <w:pPr>
              <w:spacing w:before="240" w:after="240"/>
              <w:rPr>
                <w:rFonts w:ascii="GHEA Grapalat" w:eastAsia="GHEA Grapalat" w:hAnsi="GHEA Grapalat" w:cs="GHEA Grapalat"/>
              </w:rPr>
            </w:pPr>
          </w:p>
        </w:tc>
      </w:tr>
    </w:tbl>
    <w:p w14:paraId="2A5E4BE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7B6BFEE" w14:textId="77777777" w:rsidTr="006D2CDF">
        <w:tc>
          <w:tcPr>
            <w:tcW w:w="2835" w:type="dxa"/>
            <w:shd w:val="clear" w:color="auto" w:fill="D9E2F3"/>
            <w:vAlign w:val="center"/>
          </w:tcPr>
          <w:p w14:paraId="7E92250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7A31D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9B99C8" w14:textId="77777777" w:rsidTr="006D2CDF">
        <w:tc>
          <w:tcPr>
            <w:tcW w:w="2835" w:type="dxa"/>
            <w:shd w:val="clear" w:color="auto" w:fill="D9E2F3"/>
            <w:vAlign w:val="center"/>
          </w:tcPr>
          <w:p w14:paraId="18EDE2E2"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925AE4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C90B98" w14:textId="77777777" w:rsidTr="006D2CDF">
        <w:tc>
          <w:tcPr>
            <w:tcW w:w="2835" w:type="dxa"/>
            <w:shd w:val="clear" w:color="auto" w:fill="D9E2F3"/>
            <w:vAlign w:val="center"/>
          </w:tcPr>
          <w:p w14:paraId="2D676C4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3B23C87" w14:textId="77777777" w:rsidR="00F016A2" w:rsidRPr="00FD1EE4" w:rsidRDefault="00F016A2" w:rsidP="006D2CDF">
            <w:pPr>
              <w:spacing w:before="240" w:after="240"/>
              <w:rPr>
                <w:rFonts w:ascii="GHEA Grapalat" w:eastAsia="GHEA Grapalat" w:hAnsi="GHEA Grapalat" w:cs="GHEA Grapalat"/>
              </w:rPr>
            </w:pPr>
          </w:p>
        </w:tc>
      </w:tr>
    </w:tbl>
    <w:p w14:paraId="16CE8623" w14:textId="77777777" w:rsidR="00F016A2" w:rsidRPr="00FD1EE4" w:rsidRDefault="00F016A2" w:rsidP="00F016A2">
      <w:pPr>
        <w:rPr>
          <w:rFonts w:ascii="GHEA Grapalat" w:eastAsia="GHEA Grapalat" w:hAnsi="GHEA Grapalat" w:cs="GHEA Grapalat"/>
        </w:rPr>
      </w:pPr>
    </w:p>
    <w:p w14:paraId="0BFC9DDF"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5412D7B"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07AADBC"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658F80C" w14:textId="77777777" w:rsidTr="006D2CDF">
        <w:tc>
          <w:tcPr>
            <w:tcW w:w="2835" w:type="dxa"/>
            <w:shd w:val="clear" w:color="auto" w:fill="D9E2F3"/>
            <w:vAlign w:val="center"/>
          </w:tcPr>
          <w:p w14:paraId="5D67EE6B"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732790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F0F736" w14:textId="77777777" w:rsidTr="006D2CDF">
        <w:tc>
          <w:tcPr>
            <w:tcW w:w="2835" w:type="dxa"/>
            <w:shd w:val="clear" w:color="auto" w:fill="D9E2F3"/>
            <w:vAlign w:val="center"/>
          </w:tcPr>
          <w:p w14:paraId="7E30D8B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2F70E6B" w14:textId="77777777" w:rsidR="00F016A2" w:rsidRPr="00FD1EE4" w:rsidRDefault="00F016A2" w:rsidP="006D2CDF">
            <w:pPr>
              <w:spacing w:before="240" w:after="240"/>
              <w:rPr>
                <w:rFonts w:ascii="GHEA Grapalat" w:eastAsia="GHEA Grapalat" w:hAnsi="GHEA Grapalat" w:cs="GHEA Grapalat"/>
              </w:rPr>
            </w:pPr>
          </w:p>
        </w:tc>
      </w:tr>
    </w:tbl>
    <w:p w14:paraId="1948B26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04FC1E7" w14:textId="77777777" w:rsidTr="006D2CDF">
        <w:tc>
          <w:tcPr>
            <w:tcW w:w="2835" w:type="dxa"/>
            <w:shd w:val="clear" w:color="auto" w:fill="D9E2F3"/>
            <w:vAlign w:val="center"/>
          </w:tcPr>
          <w:p w14:paraId="14EFEB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33C031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3B3BE1" w14:textId="77777777" w:rsidTr="006D2CDF">
        <w:tc>
          <w:tcPr>
            <w:tcW w:w="2835" w:type="dxa"/>
            <w:shd w:val="clear" w:color="auto" w:fill="D9E2F3"/>
            <w:vAlign w:val="center"/>
          </w:tcPr>
          <w:p w14:paraId="4ECEA35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85E2EE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9B29C0" w14:textId="77777777" w:rsidTr="006D2CDF">
        <w:tc>
          <w:tcPr>
            <w:tcW w:w="2835" w:type="dxa"/>
            <w:shd w:val="clear" w:color="auto" w:fill="D9E2F3"/>
            <w:vAlign w:val="center"/>
          </w:tcPr>
          <w:p w14:paraId="7B74CAE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A99DC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EB33F2" w14:textId="77777777" w:rsidTr="006D2CDF">
        <w:tc>
          <w:tcPr>
            <w:tcW w:w="2835" w:type="dxa"/>
            <w:shd w:val="clear" w:color="auto" w:fill="D9E2F3"/>
            <w:vAlign w:val="center"/>
          </w:tcPr>
          <w:p w14:paraId="5A9D74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8A625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4E67EA" w14:textId="77777777" w:rsidTr="006D2CDF">
        <w:tc>
          <w:tcPr>
            <w:tcW w:w="2835" w:type="dxa"/>
            <w:shd w:val="clear" w:color="auto" w:fill="D9E2F3"/>
            <w:vAlign w:val="center"/>
          </w:tcPr>
          <w:p w14:paraId="42346EF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0916EA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CBAFAC0" w14:textId="77777777" w:rsidTr="006D2CDF">
        <w:trPr>
          <w:trHeight w:val="1361"/>
        </w:trPr>
        <w:tc>
          <w:tcPr>
            <w:tcW w:w="2835" w:type="dxa"/>
            <w:shd w:val="clear" w:color="auto" w:fill="D9E2F3"/>
            <w:vAlign w:val="center"/>
          </w:tcPr>
          <w:p w14:paraId="58F549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51F4C3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1BF9DF" w14:textId="77777777" w:rsidTr="006D2CDF">
        <w:tc>
          <w:tcPr>
            <w:tcW w:w="2835" w:type="dxa"/>
            <w:shd w:val="clear" w:color="auto" w:fill="D9E2F3"/>
            <w:vAlign w:val="center"/>
          </w:tcPr>
          <w:p w14:paraId="1C32506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14318D1" w14:textId="77777777" w:rsidR="00F016A2" w:rsidRPr="00FD1EE4" w:rsidRDefault="00F016A2" w:rsidP="006D2CDF">
            <w:pPr>
              <w:spacing w:before="240" w:after="240"/>
              <w:rPr>
                <w:rFonts w:ascii="GHEA Grapalat" w:eastAsia="GHEA Grapalat" w:hAnsi="GHEA Grapalat" w:cs="GHEA Grapalat"/>
              </w:rPr>
            </w:pPr>
          </w:p>
        </w:tc>
      </w:tr>
    </w:tbl>
    <w:p w14:paraId="4A4DA1B9"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43954B91" w14:textId="77777777" w:rsidTr="006D2CDF">
        <w:tc>
          <w:tcPr>
            <w:tcW w:w="2836" w:type="dxa"/>
            <w:shd w:val="clear" w:color="auto" w:fill="D9E2F3"/>
            <w:vAlign w:val="center"/>
          </w:tcPr>
          <w:p w14:paraId="1F421B83"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6263A3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F3310C" w14:textId="77777777" w:rsidTr="006D2CDF">
        <w:tc>
          <w:tcPr>
            <w:tcW w:w="2836" w:type="dxa"/>
            <w:shd w:val="clear" w:color="auto" w:fill="D9E2F3"/>
            <w:vAlign w:val="center"/>
          </w:tcPr>
          <w:p w14:paraId="5180DADB"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758F3F3"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A939CCE"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BAD8BA1"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6BD25309"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EC87F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DB58C8E" w14:textId="77777777" w:rsidTr="006D2CDF">
        <w:tc>
          <w:tcPr>
            <w:tcW w:w="2837" w:type="dxa"/>
            <w:shd w:val="clear" w:color="auto" w:fill="D9E2F3"/>
            <w:vAlign w:val="center"/>
          </w:tcPr>
          <w:p w14:paraId="6CC775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AFE02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AE4C25" w14:textId="77777777" w:rsidTr="006D2CDF">
        <w:tc>
          <w:tcPr>
            <w:tcW w:w="2837" w:type="dxa"/>
            <w:shd w:val="clear" w:color="auto" w:fill="D9E2F3"/>
            <w:vAlign w:val="center"/>
          </w:tcPr>
          <w:p w14:paraId="78DE048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86123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972D20" w14:textId="77777777" w:rsidTr="006D2CDF">
        <w:tc>
          <w:tcPr>
            <w:tcW w:w="2837" w:type="dxa"/>
            <w:shd w:val="clear" w:color="auto" w:fill="D9E2F3"/>
            <w:vAlign w:val="center"/>
          </w:tcPr>
          <w:p w14:paraId="56ABF9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EA0458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201924" w14:textId="77777777" w:rsidTr="006D2CDF">
        <w:tc>
          <w:tcPr>
            <w:tcW w:w="2837" w:type="dxa"/>
            <w:shd w:val="clear" w:color="auto" w:fill="D9E2F3"/>
            <w:vAlign w:val="center"/>
          </w:tcPr>
          <w:p w14:paraId="13AACE2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AB2E052"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B5467D4"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A714DD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781F6A2" w14:textId="77777777" w:rsidTr="006D2CDF">
        <w:tc>
          <w:tcPr>
            <w:tcW w:w="2837" w:type="dxa"/>
            <w:shd w:val="clear" w:color="auto" w:fill="D9E2F3"/>
            <w:vAlign w:val="center"/>
          </w:tcPr>
          <w:p w14:paraId="67C45A84"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2D16E5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73A3534" w14:textId="77777777" w:rsidTr="006D2CDF">
        <w:tc>
          <w:tcPr>
            <w:tcW w:w="2837" w:type="dxa"/>
            <w:shd w:val="clear" w:color="auto" w:fill="D9E2F3"/>
            <w:vAlign w:val="center"/>
          </w:tcPr>
          <w:p w14:paraId="7FDFA38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1925E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8BD7152" w14:textId="77777777" w:rsidTr="006D2CDF">
        <w:tc>
          <w:tcPr>
            <w:tcW w:w="2837" w:type="dxa"/>
            <w:shd w:val="clear" w:color="auto" w:fill="D9E2F3"/>
            <w:vAlign w:val="center"/>
          </w:tcPr>
          <w:p w14:paraId="7F17E08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20EB18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007438" w14:textId="77777777" w:rsidTr="006D2CDF">
        <w:tc>
          <w:tcPr>
            <w:tcW w:w="2837" w:type="dxa"/>
            <w:shd w:val="clear" w:color="auto" w:fill="D9E2F3"/>
            <w:vAlign w:val="center"/>
          </w:tcPr>
          <w:p w14:paraId="36B112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176CC"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3073EC9"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47761F6"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72F5D722"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C4B191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A486994" w14:textId="77777777" w:rsidTr="006D2CDF">
        <w:tc>
          <w:tcPr>
            <w:tcW w:w="2836" w:type="dxa"/>
            <w:shd w:val="clear" w:color="auto" w:fill="D9E2F3"/>
            <w:vAlign w:val="center"/>
          </w:tcPr>
          <w:p w14:paraId="480EEE0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FCF99B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4A6A4C" w14:textId="77777777" w:rsidTr="006D2CDF">
        <w:tc>
          <w:tcPr>
            <w:tcW w:w="2836" w:type="dxa"/>
            <w:shd w:val="clear" w:color="auto" w:fill="D9E2F3"/>
            <w:vAlign w:val="center"/>
          </w:tcPr>
          <w:p w14:paraId="27072E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99D441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17F731" w14:textId="77777777" w:rsidTr="006D2CDF">
        <w:tc>
          <w:tcPr>
            <w:tcW w:w="2836" w:type="dxa"/>
            <w:shd w:val="clear" w:color="auto" w:fill="D9E2F3"/>
            <w:vAlign w:val="center"/>
          </w:tcPr>
          <w:p w14:paraId="1EDC98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FDB5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33CEED8" w14:textId="77777777" w:rsidTr="006D2CDF">
        <w:tc>
          <w:tcPr>
            <w:tcW w:w="2836" w:type="dxa"/>
            <w:shd w:val="clear" w:color="auto" w:fill="D9E2F3"/>
            <w:vAlign w:val="center"/>
          </w:tcPr>
          <w:p w14:paraId="6E73142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FD96D2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F5E93D" w14:textId="77777777" w:rsidTr="006D2CDF">
        <w:tc>
          <w:tcPr>
            <w:tcW w:w="2836" w:type="dxa"/>
            <w:shd w:val="clear" w:color="auto" w:fill="D9E2F3"/>
            <w:vAlign w:val="center"/>
          </w:tcPr>
          <w:p w14:paraId="33A3BC7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B8225E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17BD75" w14:textId="77777777" w:rsidTr="006D2CDF">
        <w:tc>
          <w:tcPr>
            <w:tcW w:w="2836" w:type="dxa"/>
            <w:shd w:val="clear" w:color="auto" w:fill="D9E2F3"/>
            <w:vAlign w:val="center"/>
          </w:tcPr>
          <w:p w14:paraId="0701917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23666EF" w14:textId="77777777" w:rsidR="00F016A2" w:rsidRPr="00FD1EE4" w:rsidRDefault="00F016A2" w:rsidP="006D2CDF">
            <w:pPr>
              <w:spacing w:before="240" w:after="240"/>
              <w:rPr>
                <w:rFonts w:ascii="GHEA Grapalat" w:eastAsia="GHEA Grapalat" w:hAnsi="GHEA Grapalat" w:cs="GHEA Grapalat"/>
              </w:rPr>
            </w:pPr>
          </w:p>
        </w:tc>
      </w:tr>
    </w:tbl>
    <w:p w14:paraId="15CC1B2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D744F1A" w14:textId="77777777" w:rsidTr="006D2CDF">
        <w:tc>
          <w:tcPr>
            <w:tcW w:w="2977" w:type="dxa"/>
            <w:shd w:val="clear" w:color="auto" w:fill="D9E2F3"/>
            <w:vAlign w:val="center"/>
          </w:tcPr>
          <w:p w14:paraId="523A85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A1AB3E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CA046F" w14:textId="77777777" w:rsidTr="006D2CDF">
        <w:tc>
          <w:tcPr>
            <w:tcW w:w="2977" w:type="dxa"/>
            <w:shd w:val="clear" w:color="auto" w:fill="D9E2F3"/>
            <w:vAlign w:val="center"/>
          </w:tcPr>
          <w:p w14:paraId="520B7C6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1DB03A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6DA6F5" w14:textId="77777777" w:rsidTr="006D2CDF">
        <w:tc>
          <w:tcPr>
            <w:tcW w:w="2977" w:type="dxa"/>
            <w:shd w:val="clear" w:color="auto" w:fill="D9E2F3"/>
            <w:vAlign w:val="center"/>
          </w:tcPr>
          <w:p w14:paraId="3D18CA66"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B198E1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4FD4F0" w14:textId="77777777" w:rsidTr="006D2CDF">
        <w:tc>
          <w:tcPr>
            <w:tcW w:w="2977" w:type="dxa"/>
            <w:shd w:val="clear" w:color="auto" w:fill="D9E2F3"/>
            <w:vAlign w:val="center"/>
          </w:tcPr>
          <w:p w14:paraId="6FAAD64C"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07EC24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7917A4" w14:textId="77777777" w:rsidTr="006D2CDF">
        <w:tc>
          <w:tcPr>
            <w:tcW w:w="2977" w:type="dxa"/>
            <w:shd w:val="clear" w:color="auto" w:fill="D9E2F3"/>
            <w:vAlign w:val="center"/>
          </w:tcPr>
          <w:p w14:paraId="56A89E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DDD3CFA" w14:textId="77777777" w:rsidR="00F016A2" w:rsidRPr="00FD1EE4" w:rsidRDefault="00F016A2" w:rsidP="006D2CDF">
            <w:pPr>
              <w:spacing w:before="240" w:after="240"/>
              <w:rPr>
                <w:rFonts w:ascii="GHEA Grapalat" w:eastAsia="GHEA Grapalat" w:hAnsi="GHEA Grapalat" w:cs="GHEA Grapalat"/>
              </w:rPr>
            </w:pPr>
          </w:p>
        </w:tc>
      </w:tr>
    </w:tbl>
    <w:p w14:paraId="7F8CB9B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7E4A15B0" w14:textId="77777777" w:rsidTr="006D2CDF">
        <w:tc>
          <w:tcPr>
            <w:tcW w:w="2943" w:type="dxa"/>
            <w:shd w:val="clear" w:color="auto" w:fill="D9E2F3"/>
            <w:vAlign w:val="center"/>
          </w:tcPr>
          <w:p w14:paraId="54BE1B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C40D57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61FB1B" w14:textId="77777777" w:rsidTr="006D2CDF">
        <w:tc>
          <w:tcPr>
            <w:tcW w:w="2943" w:type="dxa"/>
            <w:shd w:val="clear" w:color="auto" w:fill="D9E2F3"/>
            <w:vAlign w:val="center"/>
          </w:tcPr>
          <w:p w14:paraId="7B2EEA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1E77A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78AD28" w14:textId="77777777" w:rsidTr="006D2CDF">
        <w:tc>
          <w:tcPr>
            <w:tcW w:w="2943" w:type="dxa"/>
            <w:shd w:val="clear" w:color="auto" w:fill="D9E2F3"/>
            <w:vAlign w:val="center"/>
          </w:tcPr>
          <w:p w14:paraId="21EB0DD5"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517E61B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A51211" w14:textId="77777777" w:rsidTr="006D2CDF">
        <w:tc>
          <w:tcPr>
            <w:tcW w:w="2943" w:type="dxa"/>
            <w:shd w:val="clear" w:color="auto" w:fill="D9E2F3"/>
            <w:vAlign w:val="center"/>
          </w:tcPr>
          <w:p w14:paraId="4897D064"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032265B9" w14:textId="77777777" w:rsidR="00F016A2" w:rsidRPr="00FD1EE4" w:rsidRDefault="00F016A2" w:rsidP="006D2CDF">
            <w:pPr>
              <w:spacing w:before="240" w:after="240"/>
              <w:rPr>
                <w:rFonts w:ascii="GHEA Grapalat" w:eastAsia="GHEA Grapalat" w:hAnsi="GHEA Grapalat" w:cs="GHEA Grapalat"/>
              </w:rPr>
            </w:pPr>
          </w:p>
        </w:tc>
      </w:tr>
    </w:tbl>
    <w:p w14:paraId="2CB3084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F8189CE" w14:textId="77777777" w:rsidTr="006D2CDF">
        <w:tc>
          <w:tcPr>
            <w:tcW w:w="2837" w:type="dxa"/>
            <w:shd w:val="clear" w:color="auto" w:fill="D9E2F3"/>
            <w:vAlign w:val="center"/>
          </w:tcPr>
          <w:p w14:paraId="6B52083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51270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4EE6B2" w14:textId="77777777" w:rsidTr="006D2CDF">
        <w:tc>
          <w:tcPr>
            <w:tcW w:w="2837" w:type="dxa"/>
            <w:shd w:val="clear" w:color="auto" w:fill="D9E2F3"/>
            <w:vAlign w:val="center"/>
          </w:tcPr>
          <w:p w14:paraId="57909FC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24E0C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03F356" w14:textId="77777777" w:rsidTr="006D2CDF">
        <w:tc>
          <w:tcPr>
            <w:tcW w:w="2837" w:type="dxa"/>
            <w:shd w:val="clear" w:color="auto" w:fill="D9E2F3"/>
            <w:vAlign w:val="center"/>
          </w:tcPr>
          <w:p w14:paraId="58F5380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272ED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548E15" w14:textId="77777777" w:rsidTr="006D2CDF">
        <w:tc>
          <w:tcPr>
            <w:tcW w:w="2837" w:type="dxa"/>
            <w:shd w:val="clear" w:color="auto" w:fill="D9E2F3"/>
            <w:vAlign w:val="center"/>
          </w:tcPr>
          <w:p w14:paraId="189AEA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A18B7EC" w14:textId="77777777" w:rsidR="00F016A2" w:rsidRPr="00FD1EE4" w:rsidRDefault="00F016A2" w:rsidP="006D2CDF">
            <w:pPr>
              <w:spacing w:before="240" w:after="240"/>
              <w:rPr>
                <w:rFonts w:ascii="GHEA Grapalat" w:eastAsia="GHEA Grapalat" w:hAnsi="GHEA Grapalat" w:cs="GHEA Grapalat"/>
              </w:rPr>
            </w:pPr>
          </w:p>
        </w:tc>
      </w:tr>
    </w:tbl>
    <w:p w14:paraId="53DBA20E"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556DD99" w14:textId="77777777" w:rsidTr="006D2CDF">
        <w:trPr>
          <w:trHeight w:val="924"/>
        </w:trPr>
        <w:tc>
          <w:tcPr>
            <w:tcW w:w="9016" w:type="dxa"/>
            <w:gridSpan w:val="2"/>
            <w:vAlign w:val="center"/>
          </w:tcPr>
          <w:p w14:paraId="2BE4D89E" w14:textId="77777777" w:rsidR="00F016A2" w:rsidRPr="00FD1EE4" w:rsidRDefault="00CC6A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5AB634C0" w14:textId="77777777" w:rsidTr="006D2CDF">
        <w:trPr>
          <w:trHeight w:val="684"/>
        </w:trPr>
        <w:tc>
          <w:tcPr>
            <w:tcW w:w="4508" w:type="dxa"/>
            <w:shd w:val="clear" w:color="auto" w:fill="D9E2F3"/>
            <w:vAlign w:val="center"/>
          </w:tcPr>
          <w:p w14:paraId="707FF2E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79643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324F623" w14:textId="77777777" w:rsidTr="006D2CDF">
        <w:trPr>
          <w:trHeight w:val="1282"/>
        </w:trPr>
        <w:tc>
          <w:tcPr>
            <w:tcW w:w="4508" w:type="dxa"/>
            <w:shd w:val="clear" w:color="auto" w:fill="D9E2F3"/>
            <w:vAlign w:val="center"/>
          </w:tcPr>
          <w:p w14:paraId="1B127DE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F74935B" w14:textId="77777777" w:rsidR="00F016A2" w:rsidRPr="006B364D"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645E9BE" w14:textId="77777777" w:rsidR="00F016A2" w:rsidRPr="00F10CBA"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F68CEE8" w14:textId="77777777" w:rsidTr="006D2CDF">
        <w:tc>
          <w:tcPr>
            <w:tcW w:w="9016" w:type="dxa"/>
            <w:gridSpan w:val="2"/>
            <w:vAlign w:val="center"/>
          </w:tcPr>
          <w:p w14:paraId="1C038DEF"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AE93BA2" w14:textId="77777777" w:rsidTr="006D2CDF">
        <w:tc>
          <w:tcPr>
            <w:tcW w:w="9016" w:type="dxa"/>
            <w:gridSpan w:val="2"/>
            <w:vAlign w:val="center"/>
          </w:tcPr>
          <w:p w14:paraId="02D68642" w14:textId="77777777" w:rsidR="00F016A2" w:rsidRPr="00FD1EE4" w:rsidRDefault="00CC6A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60A1B5C1"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CFFA499" w14:textId="77777777" w:rsidTr="006D2CDF">
        <w:trPr>
          <w:trHeight w:val="924"/>
        </w:trPr>
        <w:tc>
          <w:tcPr>
            <w:tcW w:w="9016" w:type="dxa"/>
            <w:gridSpan w:val="2"/>
            <w:vAlign w:val="center"/>
          </w:tcPr>
          <w:p w14:paraId="36C6A047" w14:textId="77777777" w:rsidR="00F016A2" w:rsidRPr="00FD1EE4" w:rsidRDefault="00CC6A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193E291" w14:textId="77777777" w:rsidTr="006D2CDF">
        <w:trPr>
          <w:trHeight w:val="684"/>
        </w:trPr>
        <w:tc>
          <w:tcPr>
            <w:tcW w:w="4508" w:type="dxa"/>
            <w:shd w:val="clear" w:color="auto" w:fill="D9E2F3"/>
            <w:vAlign w:val="center"/>
          </w:tcPr>
          <w:p w14:paraId="765A75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75A62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4605D1" w14:textId="77777777" w:rsidTr="006D2CDF">
        <w:trPr>
          <w:trHeight w:val="1282"/>
        </w:trPr>
        <w:tc>
          <w:tcPr>
            <w:tcW w:w="4508" w:type="dxa"/>
            <w:shd w:val="clear" w:color="auto" w:fill="D9E2F3"/>
            <w:vAlign w:val="center"/>
          </w:tcPr>
          <w:p w14:paraId="1167B50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298E45F" w14:textId="77777777" w:rsidR="00F016A2" w:rsidRPr="00C843BA"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E7E0300" w14:textId="77777777" w:rsidR="00F016A2" w:rsidRPr="00C843BA"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5AFA3211" w14:textId="77777777" w:rsidTr="006D2CDF">
        <w:tc>
          <w:tcPr>
            <w:tcW w:w="9016" w:type="dxa"/>
            <w:gridSpan w:val="2"/>
            <w:vAlign w:val="center"/>
          </w:tcPr>
          <w:p w14:paraId="405A1591"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2E9FFE8C" w14:textId="77777777" w:rsidTr="006D2CDF">
        <w:tc>
          <w:tcPr>
            <w:tcW w:w="9016" w:type="dxa"/>
            <w:gridSpan w:val="2"/>
            <w:vAlign w:val="center"/>
          </w:tcPr>
          <w:p w14:paraId="4B5FA093"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33BB687E" w14:textId="77777777" w:rsidTr="006D2CDF">
        <w:tc>
          <w:tcPr>
            <w:tcW w:w="9016" w:type="dxa"/>
            <w:gridSpan w:val="2"/>
            <w:vAlign w:val="center"/>
          </w:tcPr>
          <w:p w14:paraId="4AF4FDDA"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996FB08" w14:textId="77777777" w:rsidTr="006D2CDF">
        <w:tc>
          <w:tcPr>
            <w:tcW w:w="9016" w:type="dxa"/>
            <w:gridSpan w:val="2"/>
            <w:vAlign w:val="center"/>
          </w:tcPr>
          <w:p w14:paraId="37A46A83" w14:textId="77777777" w:rsidR="00F016A2" w:rsidRPr="00FD1EE4" w:rsidRDefault="00CC6AA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0293AC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5386BA4" w14:textId="77777777" w:rsidTr="006D2CDF">
        <w:tc>
          <w:tcPr>
            <w:tcW w:w="2837" w:type="dxa"/>
            <w:shd w:val="clear" w:color="auto" w:fill="D9E2F3"/>
            <w:vAlign w:val="center"/>
          </w:tcPr>
          <w:p w14:paraId="78C081BD"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C3E18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7D5759" w14:textId="77777777" w:rsidTr="006D2CDF">
        <w:tc>
          <w:tcPr>
            <w:tcW w:w="2837" w:type="dxa"/>
            <w:shd w:val="clear" w:color="auto" w:fill="D9E2F3"/>
            <w:vAlign w:val="center"/>
          </w:tcPr>
          <w:p w14:paraId="208648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A9BDD23" w14:textId="77777777" w:rsidR="00F016A2" w:rsidRPr="00B23852"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287F7377" w14:textId="77777777" w:rsidR="00F016A2" w:rsidRPr="00FD1EE4" w:rsidRDefault="00CC6AA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5AEA041B" w14:textId="77777777" w:rsidTr="006D2CDF">
        <w:tc>
          <w:tcPr>
            <w:tcW w:w="2837" w:type="dxa"/>
            <w:shd w:val="clear" w:color="auto" w:fill="D9E2F3"/>
            <w:vAlign w:val="center"/>
          </w:tcPr>
          <w:p w14:paraId="2F8CD73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929F3D6" w14:textId="77777777" w:rsidR="00F016A2" w:rsidRPr="005600B4"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697C26D1" w14:textId="77777777" w:rsidR="00F016A2" w:rsidRPr="005600B4" w:rsidRDefault="00CC6A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5EAC540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A0B2CA3" w14:textId="77777777" w:rsidTr="006D2CDF">
        <w:tc>
          <w:tcPr>
            <w:tcW w:w="2837" w:type="dxa"/>
            <w:shd w:val="clear" w:color="auto" w:fill="D9E2F3"/>
            <w:vAlign w:val="center"/>
          </w:tcPr>
          <w:p w14:paraId="142070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3B8F786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A85DDF" w14:textId="77777777" w:rsidTr="006D2CDF">
        <w:tc>
          <w:tcPr>
            <w:tcW w:w="2837" w:type="dxa"/>
            <w:shd w:val="clear" w:color="auto" w:fill="D9E2F3"/>
            <w:vAlign w:val="center"/>
          </w:tcPr>
          <w:p w14:paraId="69BC30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39F41B3" w14:textId="77777777" w:rsidR="00F016A2" w:rsidRPr="00FD1EE4" w:rsidRDefault="00F016A2" w:rsidP="006D2CDF">
            <w:pPr>
              <w:spacing w:before="240" w:after="240"/>
              <w:rPr>
                <w:rFonts w:ascii="GHEA Grapalat" w:eastAsia="GHEA Grapalat" w:hAnsi="GHEA Grapalat" w:cs="GHEA Grapalat"/>
              </w:rPr>
            </w:pPr>
          </w:p>
        </w:tc>
      </w:tr>
    </w:tbl>
    <w:p w14:paraId="392618F1"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597A2BB"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54A96D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70D8DFA" w14:textId="77777777" w:rsidTr="006D2CDF">
        <w:tc>
          <w:tcPr>
            <w:tcW w:w="2835" w:type="dxa"/>
            <w:shd w:val="clear" w:color="auto" w:fill="D9E2F3"/>
            <w:vAlign w:val="center"/>
          </w:tcPr>
          <w:p w14:paraId="398A2E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34D6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28449B" w14:textId="77777777" w:rsidTr="006D2CDF">
        <w:tc>
          <w:tcPr>
            <w:tcW w:w="2835" w:type="dxa"/>
            <w:shd w:val="clear" w:color="auto" w:fill="D9E2F3"/>
            <w:vAlign w:val="center"/>
          </w:tcPr>
          <w:p w14:paraId="3E0C996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4658E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1D064E3" w14:textId="77777777" w:rsidTr="006D2CDF">
        <w:tc>
          <w:tcPr>
            <w:tcW w:w="2835" w:type="dxa"/>
            <w:shd w:val="clear" w:color="auto" w:fill="D9E2F3"/>
            <w:vAlign w:val="center"/>
          </w:tcPr>
          <w:p w14:paraId="6EDCBE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5845C2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55C174" w14:textId="77777777" w:rsidTr="006D2CDF">
        <w:tc>
          <w:tcPr>
            <w:tcW w:w="2835" w:type="dxa"/>
            <w:shd w:val="clear" w:color="auto" w:fill="D9E2F3"/>
            <w:vAlign w:val="center"/>
          </w:tcPr>
          <w:p w14:paraId="12BB4A0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614E30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3FA88E" w14:textId="77777777" w:rsidTr="006D2CDF">
        <w:tc>
          <w:tcPr>
            <w:tcW w:w="2835" w:type="dxa"/>
            <w:shd w:val="clear" w:color="auto" w:fill="D9E2F3"/>
            <w:vAlign w:val="center"/>
          </w:tcPr>
          <w:p w14:paraId="26EB776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5072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5DC564" w14:textId="77777777" w:rsidTr="006D2CDF">
        <w:tc>
          <w:tcPr>
            <w:tcW w:w="2835" w:type="dxa"/>
            <w:shd w:val="clear" w:color="auto" w:fill="D9E2F3"/>
            <w:vAlign w:val="center"/>
          </w:tcPr>
          <w:p w14:paraId="4C3242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F3A80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B8F432" w14:textId="77777777" w:rsidTr="006D2CDF">
        <w:tc>
          <w:tcPr>
            <w:tcW w:w="2835" w:type="dxa"/>
            <w:shd w:val="clear" w:color="auto" w:fill="D9E2F3"/>
            <w:vAlign w:val="center"/>
          </w:tcPr>
          <w:p w14:paraId="226A677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102DC6" w14:textId="77777777" w:rsidR="00F016A2" w:rsidRPr="00FD1EE4" w:rsidRDefault="00F016A2" w:rsidP="006D2CDF">
            <w:pPr>
              <w:spacing w:before="240" w:after="240"/>
              <w:rPr>
                <w:rFonts w:ascii="GHEA Grapalat" w:eastAsia="GHEA Grapalat" w:hAnsi="GHEA Grapalat" w:cs="GHEA Grapalat"/>
              </w:rPr>
            </w:pPr>
          </w:p>
        </w:tc>
      </w:tr>
    </w:tbl>
    <w:p w14:paraId="3C7D184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5B40C10" w14:textId="77777777" w:rsidTr="006D2CDF">
        <w:trPr>
          <w:trHeight w:val="853"/>
        </w:trPr>
        <w:tc>
          <w:tcPr>
            <w:tcW w:w="2835" w:type="dxa"/>
            <w:vMerge w:val="restart"/>
            <w:shd w:val="clear" w:color="auto" w:fill="D9E2F3"/>
            <w:vAlign w:val="center"/>
          </w:tcPr>
          <w:p w14:paraId="26183348"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97417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ADC6E93" w14:textId="77777777" w:rsidTr="006D2CDF">
        <w:trPr>
          <w:trHeight w:val="850"/>
        </w:trPr>
        <w:tc>
          <w:tcPr>
            <w:tcW w:w="2835" w:type="dxa"/>
            <w:vMerge/>
            <w:shd w:val="clear" w:color="auto" w:fill="D9E2F3"/>
            <w:vAlign w:val="center"/>
          </w:tcPr>
          <w:p w14:paraId="273F9CA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6885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9411865" w14:textId="77777777" w:rsidTr="006D2CDF">
        <w:trPr>
          <w:trHeight w:val="850"/>
        </w:trPr>
        <w:tc>
          <w:tcPr>
            <w:tcW w:w="2835" w:type="dxa"/>
            <w:vMerge/>
            <w:shd w:val="clear" w:color="auto" w:fill="D9E2F3"/>
            <w:vAlign w:val="center"/>
          </w:tcPr>
          <w:p w14:paraId="158AD08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96D82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273BD2" w14:textId="77777777" w:rsidTr="006D2CDF">
        <w:trPr>
          <w:trHeight w:val="850"/>
        </w:trPr>
        <w:tc>
          <w:tcPr>
            <w:tcW w:w="2835" w:type="dxa"/>
            <w:vMerge/>
            <w:shd w:val="clear" w:color="auto" w:fill="D9E2F3"/>
            <w:vAlign w:val="center"/>
          </w:tcPr>
          <w:p w14:paraId="6151AD8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57C43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DDA89C" w14:textId="77777777" w:rsidTr="006D2CDF">
        <w:trPr>
          <w:trHeight w:val="850"/>
        </w:trPr>
        <w:tc>
          <w:tcPr>
            <w:tcW w:w="2835" w:type="dxa"/>
            <w:vMerge/>
            <w:shd w:val="clear" w:color="auto" w:fill="D9E2F3"/>
            <w:vAlign w:val="center"/>
          </w:tcPr>
          <w:p w14:paraId="0B2EDF6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3D2C6A" w14:textId="77777777" w:rsidR="00F016A2" w:rsidRPr="00FD1EE4" w:rsidRDefault="00F016A2" w:rsidP="006D2CDF">
            <w:pPr>
              <w:spacing w:before="240" w:after="240"/>
              <w:rPr>
                <w:rFonts w:ascii="GHEA Grapalat" w:eastAsia="GHEA Grapalat" w:hAnsi="GHEA Grapalat" w:cs="GHEA Grapalat"/>
              </w:rPr>
            </w:pPr>
          </w:p>
        </w:tc>
      </w:tr>
    </w:tbl>
    <w:p w14:paraId="039A5B2B"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F32F2DF" w14:textId="77777777" w:rsidTr="006D2CDF">
        <w:tc>
          <w:tcPr>
            <w:tcW w:w="2835" w:type="dxa"/>
            <w:shd w:val="clear" w:color="auto" w:fill="D9E2F3"/>
            <w:vAlign w:val="center"/>
          </w:tcPr>
          <w:p w14:paraId="53A822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744892C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EE53BF" w14:textId="77777777" w:rsidTr="006D2CDF">
        <w:tc>
          <w:tcPr>
            <w:tcW w:w="2835" w:type="dxa"/>
            <w:shd w:val="clear" w:color="auto" w:fill="D9E2F3"/>
            <w:vAlign w:val="center"/>
          </w:tcPr>
          <w:p w14:paraId="009C192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F7C985E" w14:textId="77777777" w:rsidR="00F016A2" w:rsidRPr="00FD1EE4" w:rsidRDefault="00F016A2" w:rsidP="006D2CDF">
            <w:pPr>
              <w:spacing w:before="240" w:after="240"/>
              <w:rPr>
                <w:rFonts w:ascii="GHEA Grapalat" w:eastAsia="GHEA Grapalat" w:hAnsi="GHEA Grapalat" w:cs="GHEA Grapalat"/>
              </w:rPr>
            </w:pPr>
          </w:p>
        </w:tc>
      </w:tr>
    </w:tbl>
    <w:p w14:paraId="770FA6AB"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E79D79F"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42199E2C" w14:textId="77777777" w:rsidTr="006D2CDF">
        <w:tc>
          <w:tcPr>
            <w:tcW w:w="9016" w:type="dxa"/>
            <w:shd w:val="clear" w:color="auto" w:fill="DBE5F1" w:themeFill="accent1" w:themeFillTint="33"/>
          </w:tcPr>
          <w:p w14:paraId="1351BF0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04445CA8" w14:textId="77777777" w:rsidTr="006D2CDF">
        <w:trPr>
          <w:trHeight w:val="10187"/>
        </w:trPr>
        <w:tc>
          <w:tcPr>
            <w:tcW w:w="9016" w:type="dxa"/>
          </w:tcPr>
          <w:p w14:paraId="6BD5CDC8" w14:textId="77777777" w:rsidR="00F016A2" w:rsidRPr="00FD1EE4" w:rsidRDefault="00F016A2" w:rsidP="006D2CDF">
            <w:pPr>
              <w:rPr>
                <w:rFonts w:ascii="GHEA Grapalat" w:eastAsia="GHEA Grapalat" w:hAnsi="GHEA Grapalat" w:cs="GHEA Grapalat"/>
                <w:b/>
                <w:color w:val="000000"/>
              </w:rPr>
            </w:pPr>
          </w:p>
        </w:tc>
      </w:tr>
    </w:tbl>
    <w:p w14:paraId="4DA35B31"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0EEE4F8E" w14:textId="77777777" w:rsidR="00F016A2" w:rsidRDefault="00F016A2" w:rsidP="00F016A2">
      <w:pPr>
        <w:rPr>
          <w:rFonts w:ascii="GHEA Grapalat" w:hAnsi="GHEA Grapalat"/>
          <w:b/>
        </w:rPr>
      </w:pPr>
    </w:p>
    <w:p w14:paraId="676EAB83" w14:textId="77777777" w:rsidR="00F016A2" w:rsidRDefault="00F016A2" w:rsidP="00F016A2">
      <w:pPr>
        <w:rPr>
          <w:ins w:id="12" w:author="Inesa Kocharyan" w:date="2021-09-01T11:45:00Z"/>
          <w:rFonts w:ascii="GHEA Grapalat" w:hAnsi="GHEA Grapalat"/>
          <w:b/>
        </w:rPr>
      </w:pPr>
    </w:p>
    <w:p w14:paraId="1BB6B1E2" w14:textId="77777777" w:rsidR="00F016A2" w:rsidRDefault="00F016A2" w:rsidP="00F016A2">
      <w:pPr>
        <w:rPr>
          <w:rFonts w:ascii="GHEA Grapalat" w:hAnsi="GHEA Grapalat"/>
          <w:b/>
        </w:rPr>
      </w:pPr>
      <w:r>
        <w:rPr>
          <w:rFonts w:ascii="GHEA Grapalat" w:hAnsi="GHEA Grapalat"/>
          <w:b/>
        </w:rPr>
        <w:br w:type="page"/>
      </w:r>
    </w:p>
    <w:p w14:paraId="4AD2F727"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A607B05"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25C3F38"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F1F70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89D8290"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A68457"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82FAFA9"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7872A6C1"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1743B70"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319254F"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6B91793"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5CA2E01"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53C0C4"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0170853"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A7524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40C975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21759E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4E180B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A148982"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10EC189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C77526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8A24B69"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533C1E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DA19A3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BA5589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4560D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DA00D5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02C8D2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8302D8B"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B500A8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8B1E8B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C3A7DF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AFE53E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9E4A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364FBA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16EBB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E5CBDB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6E6FC35"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6665837"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4F532373" w14:textId="0D41CE21"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93474" w:rsidRPr="00593474">
        <w:rPr>
          <w:rFonts w:ascii="GHEA Grapalat" w:hAnsi="GHEA Grapalat"/>
          <w:b/>
          <w:sz w:val="24"/>
          <w:szCs w:val="24"/>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4383DB27" w14:textId="77777777" w:rsidR="00B2572B" w:rsidRPr="009044F1" w:rsidRDefault="00B2572B" w:rsidP="00B46D58">
      <w:pPr>
        <w:widowControl w:val="0"/>
        <w:spacing w:after="120"/>
        <w:ind w:firstLine="567"/>
        <w:jc w:val="center"/>
        <w:rPr>
          <w:rFonts w:ascii="GHEA Grapalat" w:hAnsi="GHEA Grapalat"/>
        </w:rPr>
      </w:pPr>
    </w:p>
    <w:p w14:paraId="347B41F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79F19B7" w14:textId="77777777" w:rsidR="00B2572B" w:rsidRPr="009044F1" w:rsidRDefault="00B2572B" w:rsidP="00B46D58">
      <w:pPr>
        <w:widowControl w:val="0"/>
        <w:spacing w:after="120"/>
        <w:ind w:firstLine="567"/>
        <w:jc w:val="center"/>
        <w:rPr>
          <w:rFonts w:ascii="GHEA Grapalat" w:hAnsi="GHEA Grapalat"/>
        </w:rPr>
      </w:pPr>
    </w:p>
    <w:p w14:paraId="2DAA7206" w14:textId="40CE9E7F"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593474" w:rsidRPr="00593474">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5744FC">
        <w:rPr>
          <w:rFonts w:ascii="GHEA Grapalat" w:hAnsi="GHEA Grapalat"/>
          <w:spacing w:val="-6"/>
        </w:rPr>
        <w:t>*,</w:t>
      </w:r>
      <w:r w:rsidRPr="009044F1">
        <w:rPr>
          <w:rFonts w:ascii="GHEA Grapalat" w:hAnsi="GHEA Grapalat"/>
        </w:rPr>
        <w:t xml:space="preserve"> </w:t>
      </w:r>
    </w:p>
    <w:p w14:paraId="7EE5236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78CDEDF"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24ED593"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564239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536A1CC1"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DB66B17"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A37284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110D3E1"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D9D3F66"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495EBAB"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67EE120"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14:paraId="2C8F78F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71F9A1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267CE8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2B88AF69"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8DDF58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621E91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DF88434"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1F49F1A"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088649D"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13A232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E07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6323707"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75E19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5CDDE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B91A7E" w14:textId="77777777" w:rsidR="0009191C" w:rsidRPr="005744FC" w:rsidRDefault="0009191C" w:rsidP="00B46D58">
            <w:pPr>
              <w:widowControl w:val="0"/>
              <w:jc w:val="center"/>
              <w:rPr>
                <w:rFonts w:ascii="GHEA Grapalat" w:hAnsi="GHEA Grapalat"/>
                <w:sz w:val="20"/>
                <w:szCs w:val="20"/>
              </w:rPr>
            </w:pPr>
          </w:p>
        </w:tc>
      </w:tr>
      <w:tr w:rsidR="0009191C" w:rsidRPr="005744FC" w14:paraId="3EC8F6F4"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6243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AD05D7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69DEB4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57EF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80E473" w14:textId="77777777" w:rsidR="0009191C" w:rsidRPr="005744FC" w:rsidRDefault="0009191C" w:rsidP="00B46D58">
            <w:pPr>
              <w:widowControl w:val="0"/>
              <w:rPr>
                <w:rFonts w:ascii="GHEA Grapalat" w:hAnsi="GHEA Grapalat"/>
                <w:sz w:val="20"/>
                <w:szCs w:val="20"/>
              </w:rPr>
            </w:pPr>
          </w:p>
        </w:tc>
      </w:tr>
      <w:tr w:rsidR="0009191C" w:rsidRPr="005744FC" w14:paraId="2F2C171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EB6CD2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5E82057"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52D69A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3BAA9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0BA0FE" w14:textId="77777777" w:rsidR="0009191C" w:rsidRPr="005744FC" w:rsidRDefault="0009191C" w:rsidP="00B46D58">
            <w:pPr>
              <w:widowControl w:val="0"/>
              <w:jc w:val="center"/>
              <w:rPr>
                <w:rFonts w:ascii="GHEA Grapalat" w:hAnsi="GHEA Grapalat"/>
                <w:sz w:val="20"/>
                <w:szCs w:val="20"/>
              </w:rPr>
            </w:pPr>
          </w:p>
        </w:tc>
      </w:tr>
      <w:tr w:rsidR="0009191C" w:rsidRPr="005744FC" w14:paraId="196E6FC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97E15D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51875BB"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669493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2BC6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5FD4AC" w14:textId="77777777" w:rsidR="0009191C" w:rsidRPr="005744FC" w:rsidRDefault="0009191C" w:rsidP="00B46D58">
            <w:pPr>
              <w:widowControl w:val="0"/>
              <w:jc w:val="center"/>
              <w:rPr>
                <w:rFonts w:ascii="GHEA Grapalat" w:hAnsi="GHEA Grapalat"/>
                <w:sz w:val="20"/>
                <w:szCs w:val="20"/>
              </w:rPr>
            </w:pPr>
          </w:p>
        </w:tc>
      </w:tr>
      <w:tr w:rsidR="0009191C" w:rsidRPr="005744FC" w14:paraId="08715815"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C3D07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F21E3B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228AB1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381DC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DBD46E" w14:textId="77777777" w:rsidR="0009191C" w:rsidRPr="005744FC" w:rsidRDefault="0009191C" w:rsidP="00B46D58">
            <w:pPr>
              <w:widowControl w:val="0"/>
              <w:jc w:val="center"/>
              <w:rPr>
                <w:rFonts w:ascii="GHEA Grapalat" w:hAnsi="GHEA Grapalat"/>
                <w:sz w:val="20"/>
                <w:szCs w:val="20"/>
              </w:rPr>
            </w:pPr>
          </w:p>
        </w:tc>
      </w:tr>
    </w:tbl>
    <w:p w14:paraId="7F4CC21E"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EBFE45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62A7F017" w14:textId="77777777" w:rsidR="00DC619D" w:rsidRPr="00D3436F" w:rsidRDefault="00DC619D" w:rsidP="00B46D58">
      <w:pPr>
        <w:widowControl w:val="0"/>
        <w:spacing w:after="160"/>
        <w:jc w:val="both"/>
        <w:rPr>
          <w:rFonts w:ascii="GHEA Grapalat" w:hAnsi="GHEA Grapalat"/>
          <w:lang w:val="es-ES"/>
        </w:rPr>
      </w:pPr>
    </w:p>
    <w:p w14:paraId="5FB28050"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DF174B9" w14:textId="77777777" w:rsidR="00B217BB" w:rsidRDefault="00B217BB" w:rsidP="00B46D58">
      <w:pPr>
        <w:rPr>
          <w:rFonts w:ascii="GHEA Grapalat" w:hAnsi="GHEA Grapalat"/>
          <w:b/>
        </w:rPr>
      </w:pPr>
      <w:r>
        <w:rPr>
          <w:rFonts w:ascii="GHEA Grapalat" w:hAnsi="GHEA Grapalat"/>
          <w:b/>
        </w:rPr>
        <w:br w:type="page"/>
      </w:r>
    </w:p>
    <w:p w14:paraId="2858C621"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70B5ACB6" w14:textId="7D6F519F"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146552" w:rsidRPr="00146552">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B138F3">
        <w:rPr>
          <w:rFonts w:ascii="GHEA Grapalat" w:hAnsi="GHEA Grapalat"/>
          <w:b/>
        </w:rPr>
        <w:t>"</w:t>
      </w:r>
      <w:r w:rsidRPr="00B138F3">
        <w:rPr>
          <w:rStyle w:val="FootnoteReference"/>
          <w:rFonts w:ascii="GHEA Grapalat" w:hAnsi="GHEA Grapalat"/>
          <w:b/>
        </w:rPr>
        <w:footnoteReference w:customMarkFollows="1" w:id="19"/>
        <w:t>*</w:t>
      </w:r>
    </w:p>
    <w:p w14:paraId="04AFC253"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BE9589"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5B7B8920"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2D488118"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518D41D8"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3323EA4A"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03DFE52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F672C4A"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41AD6EA"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4B3CC83"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0B9A105"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C631815"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09F9A3E"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14:paraId="35ED3AB4"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68F1E0B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24761DE"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78245C3"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BBB0196"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038B6B9"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AD6726">
        <w:rPr>
          <w:rFonts w:ascii="GHEA Grapalat" w:eastAsiaTheme="minorHAnsi" w:hAnsi="GHEA Grapalat" w:cstheme="minorBidi"/>
          <w:sz w:val="18"/>
          <w:szCs w:val="18"/>
        </w:rPr>
        <w:t>*</w:t>
      </w:r>
    </w:p>
    <w:p w14:paraId="7AC6D23C"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87C51BE"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458A8F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855BA88" w14:textId="77777777"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sidR="00B31A63">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7BE1C7D9" w14:textId="77777777" w:rsidR="0053597C" w:rsidRPr="00D66198" w:rsidRDefault="00B31A63" w:rsidP="0053597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53597C" w:rsidRPr="00D66198">
        <w:rPr>
          <w:rFonts w:ascii="GHEA Grapalat" w:eastAsiaTheme="minorHAnsi" w:hAnsi="GHEA Grapalat" w:cstheme="minorBidi"/>
          <w:sz w:val="18"/>
          <w:szCs w:val="18"/>
        </w:rPr>
        <w:t>номер заключаемого договара</w:t>
      </w:r>
    </w:p>
    <w:p w14:paraId="1FBCC4DF" w14:textId="77777777"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14:paraId="27D96E5D" w14:textId="77777777" w:rsidR="0053597C" w:rsidRPr="00D66198" w:rsidRDefault="00B31A63"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w:t>
      </w:r>
      <w:r w:rsidR="0053597C" w:rsidRPr="00D66198">
        <w:rPr>
          <w:rFonts w:ascii="GHEA Grapalat" w:eastAsiaTheme="minorHAnsi" w:hAnsi="GHEA Grapalat" w:cstheme="minorBidi"/>
        </w:rPr>
        <w:t xml:space="preserve">и  действует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в</w:t>
      </w:r>
      <w:r w:rsidR="0053597C" w:rsidRPr="00D66198">
        <w:rPr>
          <w:rFonts w:ascii="GHEA Grapalat" w:hAnsi="GHEA Grapalat"/>
        </w:rPr>
        <w:t>ключительно</w:t>
      </w:r>
      <w:r w:rsidR="0053597C" w:rsidRPr="00D66198">
        <w:rPr>
          <w:rFonts w:ascii="GHEA Grapalat" w:eastAsiaTheme="minorHAnsi" w:hAnsi="GHEA Grapalat" w:cstheme="minorBidi"/>
        </w:rPr>
        <w:t xml:space="preserve">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девяностого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рабочего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дня</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следующего за днем </w:t>
      </w:r>
    </w:p>
    <w:p w14:paraId="5B6BA6F9" w14:textId="77777777"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14:paraId="4BF17958" w14:textId="77777777"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14:paraId="09C90B79" w14:textId="77777777" w:rsidR="008E15C3"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w:t>
      </w:r>
      <w:r w:rsidRPr="00D66198">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w:t>
      </w:r>
      <w:r w:rsidR="008E15C3">
        <w:rPr>
          <w:rFonts w:ascii="GHEA Grapalat" w:eastAsiaTheme="minorHAnsi" w:hAnsi="GHEA Grapalat" w:cstheme="minorBidi"/>
        </w:rPr>
        <w:t>-----------------------------------------------------------------</w:t>
      </w:r>
    </w:p>
    <w:p w14:paraId="00C9E705" w14:textId="77777777" w:rsidR="008E15C3" w:rsidRDefault="008E15C3" w:rsidP="008E15C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5CB057EC" w14:textId="77777777"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7429DFE9" w14:textId="77777777"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57FD78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47BD61F"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DD21DB4"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0CA764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229682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8E580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852EA6">
        <w:fldChar w:fldCharType="begin"/>
      </w:r>
      <w:r w:rsidR="00852EA6">
        <w:instrText xml:space="preserve"> HYPERLINK "http://www.procurement.am" </w:instrText>
      </w:r>
      <w:r w:rsidR="00852EA6">
        <w:fldChar w:fldCharType="separate"/>
      </w:r>
      <w:r w:rsidR="00702A06" w:rsidRPr="00B138F3">
        <w:rPr>
          <w:rStyle w:val="Hyperlink"/>
          <w:rFonts w:ascii="GHEA Grapalat" w:hAnsi="GHEA Grapalat"/>
          <w:color w:val="auto"/>
          <w:sz w:val="20"/>
          <w:szCs w:val="20"/>
          <w:lang w:val="hy-AM"/>
        </w:rPr>
        <w:t>www.procurement.am</w:t>
      </w:r>
      <w:r w:rsidR="00852EA6">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14D3913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766C7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2C767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C872A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1E3C4A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9FB9C18"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4A040BA"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52DFEAB9"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33C9C29"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73FD2B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684BAF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D06280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403B075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944F5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BB3CCA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BBF615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06EAD4"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C6B89C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4916B1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C5217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A2F96E" w14:textId="77777777" w:rsidR="00CF2692" w:rsidRPr="00B138F3" w:rsidRDefault="00CF2692" w:rsidP="00B46D58">
      <w:pPr>
        <w:widowControl w:val="0"/>
        <w:spacing w:after="160"/>
        <w:ind w:left="567" w:right="565"/>
        <w:jc w:val="center"/>
        <w:rPr>
          <w:rFonts w:ascii="GHEA Grapalat" w:hAnsi="GHEA Grapalat"/>
          <w:b/>
        </w:rPr>
      </w:pPr>
    </w:p>
    <w:p w14:paraId="7947A0D6" w14:textId="77777777" w:rsidR="00CF2692" w:rsidRPr="00B138F3" w:rsidRDefault="00CF2692" w:rsidP="00B46D58">
      <w:pPr>
        <w:widowControl w:val="0"/>
        <w:spacing w:after="160"/>
        <w:ind w:left="567" w:right="565"/>
        <w:jc w:val="center"/>
        <w:rPr>
          <w:rFonts w:ascii="GHEA Grapalat" w:hAnsi="GHEA Grapalat"/>
          <w:b/>
        </w:rPr>
      </w:pPr>
    </w:p>
    <w:p w14:paraId="4BF23491" w14:textId="77777777" w:rsidR="007B3F5F" w:rsidRPr="00B138F3" w:rsidRDefault="007B3F5F" w:rsidP="00B46D58">
      <w:pPr>
        <w:widowControl w:val="0"/>
        <w:spacing w:after="160"/>
        <w:ind w:left="567" w:right="565"/>
        <w:jc w:val="center"/>
        <w:rPr>
          <w:rFonts w:ascii="GHEA Grapalat" w:hAnsi="GHEA Grapalat"/>
          <w:b/>
        </w:rPr>
      </w:pPr>
    </w:p>
    <w:p w14:paraId="468618E0" w14:textId="77777777"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14:paraId="21752264" w14:textId="0931F43E"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146552" w:rsidRPr="00146552">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B138F3">
        <w:rPr>
          <w:rFonts w:ascii="GHEA Grapalat" w:hAnsi="GHEA Grapalat"/>
          <w:b/>
        </w:rPr>
        <w:t>"</w:t>
      </w:r>
      <w:r w:rsidRPr="00B138F3">
        <w:rPr>
          <w:rStyle w:val="FootnoteReference"/>
          <w:rFonts w:ascii="GHEA Grapalat" w:hAnsi="GHEA Grapalat"/>
          <w:b/>
        </w:rPr>
        <w:footnoteReference w:customMarkFollows="1" w:id="20"/>
        <w:t>*</w:t>
      </w:r>
    </w:p>
    <w:p w14:paraId="25B52814" w14:textId="77777777"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1CF4143"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7077171" w14:textId="77777777"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7397EE8A" w14:textId="77777777"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26A712F4" w14:textId="77777777"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728EE6FD" w14:textId="77777777"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6F407BA2"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17D3DC48" w14:textId="77777777"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35B67552" w14:textId="77777777"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33BFA95A" w14:textId="77777777"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5AD09E03"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04ABB66"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E03F785" w14:textId="77777777"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193B7D63"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A46112A"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D0D35B4" w14:textId="77777777"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14:paraId="4ED1EBC5" w14:textId="77777777"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64EB2F0" w14:textId="77777777"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4F2DEC">
        <w:rPr>
          <w:rFonts w:ascii="GHEA Grapalat" w:eastAsiaTheme="minorHAnsi" w:hAnsi="GHEA Grapalat" w:cstheme="minorBidi"/>
          <w:sz w:val="18"/>
          <w:szCs w:val="18"/>
        </w:rPr>
        <w:t>*</w:t>
      </w:r>
    </w:p>
    <w:p w14:paraId="7433A13D" w14:textId="77777777"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BBD8B41" w14:textId="77777777"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194449C"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018E23A" w14:textId="77777777"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75AB7E78" w14:textId="77777777"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14:paraId="4F1FB2A9" w14:textId="77777777"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14:paraId="0E15DAFC" w14:textId="77777777"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14:paraId="777EA400" w14:textId="77777777"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14:paraId="50668584" w14:textId="77777777"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lastRenderedPageBreak/>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081CF9FD" w14:textId="77777777" w:rsidR="006A338D"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5AAF1B00" w14:textId="77777777" w:rsidR="006A338D" w:rsidRDefault="006A338D" w:rsidP="006A338D">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AABC2C5" w14:textId="77777777"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7A5BA507" w14:textId="77777777"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8D6F6DB" w14:textId="77777777"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9C8E608"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B2D9CC6" w14:textId="77777777"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FE3FF90" w14:textId="77777777"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8D03AE4"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76FEECF"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C293498"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852EA6">
        <w:fldChar w:fldCharType="begin"/>
      </w:r>
      <w:r w:rsidR="00852EA6">
        <w:instrText xml:space="preserve"> HYPERLINK "http://www.procurement.am" </w:instrText>
      </w:r>
      <w:r w:rsidR="00852EA6">
        <w:fldChar w:fldCharType="separate"/>
      </w:r>
      <w:r w:rsidRPr="00B138F3">
        <w:rPr>
          <w:rStyle w:val="Hyperlink"/>
          <w:rFonts w:ascii="GHEA Grapalat" w:hAnsi="GHEA Grapalat"/>
          <w:color w:val="auto"/>
          <w:sz w:val="20"/>
          <w:szCs w:val="20"/>
          <w:lang w:val="hy-AM"/>
        </w:rPr>
        <w:t>www.procurement.am</w:t>
      </w:r>
      <w:r w:rsidR="00852EA6">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03D38A4F"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6D9924" w14:textId="77777777"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3898ECDE" w14:textId="77777777"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DC3E4FA"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F342CFA"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FAE4AB6"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C75046D"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037C168"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6039DB4"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14:paraId="63C5E3F2"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9C6A7C9" w14:textId="77777777"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51FA0F0"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96DE5A2" w14:textId="77777777" w:rsidR="003E31E5" w:rsidRPr="00B138F3" w:rsidDel="00286D44" w:rsidRDefault="003E31E5" w:rsidP="003E31E5">
      <w:pPr>
        <w:pStyle w:val="NormalWeb"/>
        <w:shd w:val="clear" w:color="auto" w:fill="FFFFFF"/>
        <w:spacing w:before="0" w:beforeAutospacing="0" w:after="0" w:afterAutospacing="0"/>
        <w:ind w:firstLine="375"/>
        <w:jc w:val="both"/>
        <w:rPr>
          <w:del w:id="13" w:author="Inesa Kocharyan" w:date="2023-07-07T17:06:00Z"/>
          <w:rFonts w:ascii="GHEA Grapalat" w:eastAsiaTheme="minorHAnsi" w:hAnsi="GHEA Grapalat" w:cstheme="minorBidi"/>
        </w:rPr>
      </w:pPr>
    </w:p>
    <w:p w14:paraId="080F7EE0"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831723"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11B89A9"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87CDA1C"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8C8231D" w14:textId="77777777"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0F7D931" w14:textId="77777777"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B390F16" w14:textId="57C928FA" w:rsidR="00BF3696" w:rsidRDefault="00BF3696">
      <w:pPr>
        <w:rPr>
          <w:rFonts w:ascii="GHEA Grapalat" w:hAnsi="GHEA Grapalat"/>
          <w:i/>
          <w:sz w:val="22"/>
          <w:szCs w:val="22"/>
        </w:rPr>
      </w:pPr>
    </w:p>
    <w:p w14:paraId="3704B14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4A110AE4" w14:textId="5B3A4A3F"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146552" w:rsidRPr="00146552">
        <w:rPr>
          <w:rFonts w:ascii="GHEA Grapalat" w:hAnsi="GHEA Grapalat"/>
          <w:b/>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21"/>
        <w:t>*</w:t>
      </w:r>
    </w:p>
    <w:p w14:paraId="0ADBA579" w14:textId="77777777" w:rsidR="003D2FE2" w:rsidRPr="00B138F3" w:rsidRDefault="003D2FE2" w:rsidP="003D2FE2">
      <w:pPr>
        <w:widowControl w:val="0"/>
        <w:spacing w:after="160"/>
        <w:jc w:val="center"/>
        <w:rPr>
          <w:rFonts w:ascii="GHEA Grapalat" w:hAnsi="GHEA Grapalat"/>
          <w:b/>
          <w:sz w:val="22"/>
          <w:szCs w:val="22"/>
        </w:rPr>
      </w:pPr>
    </w:p>
    <w:p w14:paraId="2767C1DD"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28509E2"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5F0A6CF" w14:textId="77777777" w:rsidTr="00B932B8">
        <w:tc>
          <w:tcPr>
            <w:tcW w:w="4786" w:type="dxa"/>
          </w:tcPr>
          <w:p w14:paraId="54D911B2"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688B767"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2"/>
              <w:t>**</w:t>
            </w:r>
          </w:p>
        </w:tc>
      </w:tr>
    </w:tbl>
    <w:p w14:paraId="5C3C3C79" w14:textId="77777777" w:rsidR="003D2FE2" w:rsidRPr="00B138F3" w:rsidRDefault="003D2FE2" w:rsidP="003D2FE2">
      <w:pPr>
        <w:widowControl w:val="0"/>
        <w:spacing w:after="160"/>
        <w:rPr>
          <w:rFonts w:ascii="GHEA Grapalat" w:hAnsi="GHEA Grapalat" w:cs="GHEA Grapalat"/>
          <w:b/>
          <w:sz w:val="22"/>
          <w:szCs w:val="22"/>
        </w:rPr>
      </w:pPr>
    </w:p>
    <w:p w14:paraId="0DE8CFAB"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7738134"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5307690"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F4167E1"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B3AD5F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B302E0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2631B6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F1E7238"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E108C3D"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BE0CBFD"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9FE7BD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2E25D52"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122E7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31EF6B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5EAE78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6FBFF55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234BEC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C8802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CD49A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68F1A9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AFB7F4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D4F77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C9DC6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BC9CCC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7C29D8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2221B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873D22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E52F5BE"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14:paraId="7FAA5B5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57F8A1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8E1CB6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94524F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CA78C1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2B72ED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88BF28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BE4D0E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42F2B46" w14:textId="77777777" w:rsidR="003D2FE2" w:rsidRPr="00B138F3" w:rsidRDefault="003D2FE2" w:rsidP="003D2FE2">
      <w:pPr>
        <w:widowControl w:val="0"/>
        <w:spacing w:after="160"/>
        <w:jc w:val="right"/>
        <w:rPr>
          <w:rFonts w:ascii="GHEA Grapalat" w:hAnsi="GHEA Grapalat"/>
          <w:sz w:val="22"/>
          <w:szCs w:val="22"/>
        </w:rPr>
      </w:pPr>
    </w:p>
    <w:p w14:paraId="409BF1D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3999EE5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15A7280" w14:textId="77777777" w:rsidR="003D2FE2" w:rsidRPr="00B138F3" w:rsidRDefault="003D2FE2" w:rsidP="003D2FE2">
      <w:pPr>
        <w:widowControl w:val="0"/>
        <w:spacing w:after="160"/>
        <w:jc w:val="both"/>
        <w:rPr>
          <w:rFonts w:ascii="GHEA Grapalat" w:hAnsi="GHEA Grapalat"/>
          <w:sz w:val="22"/>
          <w:szCs w:val="22"/>
        </w:rPr>
      </w:pPr>
    </w:p>
    <w:p w14:paraId="65E776FC" w14:textId="77777777" w:rsidR="003D2FE2" w:rsidRPr="00B138F3" w:rsidRDefault="003D2FE2" w:rsidP="003D2FE2">
      <w:pPr>
        <w:widowControl w:val="0"/>
        <w:spacing w:after="160"/>
        <w:jc w:val="both"/>
        <w:rPr>
          <w:rFonts w:ascii="GHEA Grapalat" w:hAnsi="GHEA Grapalat"/>
          <w:sz w:val="22"/>
          <w:szCs w:val="22"/>
        </w:rPr>
      </w:pPr>
    </w:p>
    <w:p w14:paraId="7BCC7D41" w14:textId="77777777" w:rsidR="003D2FE2" w:rsidRPr="00B138F3" w:rsidRDefault="003D2FE2" w:rsidP="003D2FE2">
      <w:pPr>
        <w:rPr>
          <w:sz w:val="22"/>
          <w:szCs w:val="22"/>
        </w:rPr>
      </w:pPr>
    </w:p>
    <w:p w14:paraId="6EEE3367" w14:textId="77777777" w:rsidR="001005B0" w:rsidRPr="00B138F3" w:rsidRDefault="001005B0" w:rsidP="003D2FE2">
      <w:pPr>
        <w:widowControl w:val="0"/>
        <w:spacing w:after="160"/>
        <w:ind w:left="567" w:right="565"/>
        <w:jc w:val="both"/>
        <w:rPr>
          <w:rFonts w:ascii="GHEA Grapalat" w:hAnsi="GHEA Grapalat"/>
          <w:sz w:val="22"/>
          <w:szCs w:val="22"/>
        </w:rPr>
      </w:pPr>
    </w:p>
    <w:p w14:paraId="4336DBF2" w14:textId="77777777" w:rsidR="001005B0" w:rsidRPr="00B138F3" w:rsidRDefault="001005B0" w:rsidP="00B46D58">
      <w:pPr>
        <w:widowControl w:val="0"/>
        <w:spacing w:after="160"/>
        <w:ind w:left="567" w:right="565"/>
        <w:jc w:val="center"/>
        <w:rPr>
          <w:rFonts w:ascii="GHEA Grapalat" w:hAnsi="GHEA Grapalat"/>
          <w:b/>
          <w:sz w:val="22"/>
          <w:szCs w:val="22"/>
        </w:rPr>
      </w:pPr>
    </w:p>
    <w:p w14:paraId="2AA0B18D" w14:textId="77777777" w:rsidR="001005B0" w:rsidRPr="00B138F3" w:rsidRDefault="001005B0" w:rsidP="00B46D58">
      <w:pPr>
        <w:widowControl w:val="0"/>
        <w:spacing w:after="160"/>
        <w:ind w:left="567" w:right="565"/>
        <w:jc w:val="center"/>
        <w:rPr>
          <w:rFonts w:ascii="GHEA Grapalat" w:hAnsi="GHEA Grapalat"/>
          <w:b/>
          <w:sz w:val="22"/>
          <w:szCs w:val="22"/>
        </w:rPr>
      </w:pPr>
    </w:p>
    <w:p w14:paraId="71C83181" w14:textId="77777777" w:rsidR="001005B0" w:rsidRPr="00B138F3" w:rsidRDefault="001005B0" w:rsidP="00B46D58">
      <w:pPr>
        <w:widowControl w:val="0"/>
        <w:spacing w:after="160"/>
        <w:ind w:left="567" w:right="565"/>
        <w:jc w:val="center"/>
        <w:rPr>
          <w:rFonts w:ascii="GHEA Grapalat" w:hAnsi="GHEA Grapalat"/>
          <w:b/>
          <w:sz w:val="22"/>
          <w:szCs w:val="22"/>
        </w:rPr>
      </w:pPr>
    </w:p>
    <w:p w14:paraId="2820266A" w14:textId="77777777" w:rsidR="001005B0" w:rsidRPr="00B138F3" w:rsidRDefault="001005B0" w:rsidP="00B46D58">
      <w:pPr>
        <w:widowControl w:val="0"/>
        <w:spacing w:after="160"/>
        <w:ind w:left="567" w:right="565"/>
        <w:jc w:val="center"/>
        <w:rPr>
          <w:rFonts w:ascii="GHEA Grapalat" w:hAnsi="GHEA Grapalat"/>
          <w:b/>
          <w:sz w:val="22"/>
          <w:szCs w:val="22"/>
        </w:rPr>
      </w:pPr>
    </w:p>
    <w:p w14:paraId="746E706B" w14:textId="77777777" w:rsidR="001005B0" w:rsidRPr="00B138F3" w:rsidRDefault="001005B0" w:rsidP="00B46D58">
      <w:pPr>
        <w:widowControl w:val="0"/>
        <w:spacing w:after="160"/>
        <w:ind w:left="567" w:right="565"/>
        <w:jc w:val="center"/>
        <w:rPr>
          <w:rFonts w:ascii="GHEA Grapalat" w:hAnsi="GHEA Grapalat"/>
          <w:b/>
          <w:sz w:val="22"/>
          <w:szCs w:val="22"/>
        </w:rPr>
      </w:pPr>
    </w:p>
    <w:p w14:paraId="4BDBB6C0" w14:textId="77777777" w:rsidR="001005B0" w:rsidRPr="00B138F3" w:rsidRDefault="001005B0" w:rsidP="00B46D58">
      <w:pPr>
        <w:widowControl w:val="0"/>
        <w:spacing w:after="160"/>
        <w:ind w:left="567" w:right="565"/>
        <w:jc w:val="center"/>
        <w:rPr>
          <w:rFonts w:ascii="GHEA Grapalat" w:hAnsi="GHEA Grapalat"/>
          <w:b/>
        </w:rPr>
      </w:pPr>
    </w:p>
    <w:p w14:paraId="46FEC395" w14:textId="77777777" w:rsidR="001005B0" w:rsidRPr="00B138F3" w:rsidRDefault="001005B0" w:rsidP="00B46D58">
      <w:pPr>
        <w:widowControl w:val="0"/>
        <w:spacing w:after="160"/>
        <w:ind w:left="567" w:right="565"/>
        <w:jc w:val="center"/>
        <w:rPr>
          <w:rFonts w:ascii="GHEA Grapalat" w:hAnsi="GHEA Grapalat"/>
          <w:b/>
        </w:rPr>
      </w:pPr>
    </w:p>
    <w:p w14:paraId="36A2112F" w14:textId="77777777" w:rsidR="001005B0" w:rsidRPr="00B138F3" w:rsidRDefault="001005B0" w:rsidP="00B46D58">
      <w:pPr>
        <w:widowControl w:val="0"/>
        <w:spacing w:after="160"/>
        <w:ind w:left="567" w:right="565"/>
        <w:jc w:val="center"/>
        <w:rPr>
          <w:rFonts w:ascii="GHEA Grapalat" w:hAnsi="GHEA Grapalat"/>
          <w:b/>
        </w:rPr>
      </w:pPr>
    </w:p>
    <w:p w14:paraId="0279FAB1" w14:textId="77777777" w:rsidR="001005B0" w:rsidRPr="00B138F3" w:rsidRDefault="001005B0" w:rsidP="00B46D58">
      <w:pPr>
        <w:widowControl w:val="0"/>
        <w:spacing w:after="160"/>
        <w:ind w:left="567" w:right="565"/>
        <w:jc w:val="center"/>
        <w:rPr>
          <w:rFonts w:ascii="GHEA Grapalat" w:hAnsi="GHEA Grapalat"/>
          <w:b/>
        </w:rPr>
      </w:pPr>
    </w:p>
    <w:p w14:paraId="1C92F7C6" w14:textId="77777777" w:rsidR="001005B0" w:rsidRPr="00B138F3" w:rsidRDefault="001005B0" w:rsidP="00B46D58">
      <w:pPr>
        <w:widowControl w:val="0"/>
        <w:spacing w:after="160"/>
        <w:ind w:left="567" w:right="565"/>
        <w:jc w:val="center"/>
        <w:rPr>
          <w:rFonts w:ascii="GHEA Grapalat" w:hAnsi="GHEA Grapalat"/>
          <w:b/>
        </w:rPr>
      </w:pPr>
    </w:p>
    <w:p w14:paraId="4D38257F" w14:textId="77777777" w:rsidR="001005B0" w:rsidRPr="00B138F3" w:rsidRDefault="001005B0" w:rsidP="00B46D58">
      <w:pPr>
        <w:widowControl w:val="0"/>
        <w:spacing w:after="160"/>
        <w:ind w:left="567" w:right="565"/>
        <w:jc w:val="center"/>
        <w:rPr>
          <w:rFonts w:ascii="GHEA Grapalat" w:hAnsi="GHEA Grapalat"/>
          <w:b/>
        </w:rPr>
      </w:pPr>
    </w:p>
    <w:p w14:paraId="7E035D50" w14:textId="77777777" w:rsidR="001005B0" w:rsidRPr="00B138F3" w:rsidRDefault="001005B0" w:rsidP="00B46D58">
      <w:pPr>
        <w:widowControl w:val="0"/>
        <w:spacing w:after="160"/>
        <w:ind w:left="567" w:right="565"/>
        <w:jc w:val="center"/>
        <w:rPr>
          <w:rFonts w:ascii="GHEA Grapalat" w:hAnsi="GHEA Grapalat"/>
          <w:b/>
        </w:rPr>
      </w:pPr>
    </w:p>
    <w:p w14:paraId="621FC0A5" w14:textId="77777777" w:rsidR="001005B0" w:rsidRPr="00B138F3" w:rsidRDefault="001005B0" w:rsidP="00B46D58">
      <w:pPr>
        <w:widowControl w:val="0"/>
        <w:spacing w:after="160"/>
        <w:ind w:left="567" w:right="565"/>
        <w:jc w:val="center"/>
        <w:rPr>
          <w:rFonts w:ascii="GHEA Grapalat" w:hAnsi="GHEA Grapalat"/>
          <w:b/>
        </w:rPr>
      </w:pPr>
    </w:p>
    <w:p w14:paraId="772E5A12" w14:textId="77777777" w:rsidR="001005B0" w:rsidRPr="00B138F3" w:rsidRDefault="001005B0" w:rsidP="00B46D58">
      <w:pPr>
        <w:widowControl w:val="0"/>
        <w:spacing w:after="160"/>
        <w:ind w:left="567" w:right="565"/>
        <w:jc w:val="center"/>
        <w:rPr>
          <w:rFonts w:ascii="GHEA Grapalat" w:hAnsi="GHEA Grapalat"/>
          <w:b/>
        </w:rPr>
      </w:pPr>
    </w:p>
    <w:p w14:paraId="48426677" w14:textId="77777777" w:rsidR="001005B0" w:rsidRPr="00B138F3" w:rsidRDefault="001005B0" w:rsidP="00B46D58">
      <w:pPr>
        <w:widowControl w:val="0"/>
        <w:spacing w:after="160"/>
        <w:ind w:left="567" w:right="565"/>
        <w:jc w:val="center"/>
        <w:rPr>
          <w:rFonts w:ascii="GHEA Grapalat" w:hAnsi="GHEA Grapalat"/>
          <w:b/>
        </w:rPr>
      </w:pPr>
    </w:p>
    <w:p w14:paraId="3661BBDF" w14:textId="77777777" w:rsidR="001005B0" w:rsidRPr="00B138F3" w:rsidRDefault="001005B0" w:rsidP="00B46D58">
      <w:pPr>
        <w:widowControl w:val="0"/>
        <w:spacing w:after="160"/>
        <w:ind w:left="567" w:right="565"/>
        <w:jc w:val="center"/>
        <w:rPr>
          <w:rFonts w:ascii="GHEA Grapalat" w:hAnsi="GHEA Grapalat"/>
          <w:b/>
        </w:rPr>
      </w:pPr>
    </w:p>
    <w:p w14:paraId="5E712F47"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ADCF9B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FABC2"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A89082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4727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3526F1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0B1C88"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5A38EDB"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7D7FF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58307B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C5D4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ADF27E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CAF32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769790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B027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D1C0C5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3C79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4B2DA2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118F4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93AFC2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7126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B33F88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71C4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B0E81B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D12F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431B016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23C2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0987AA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2C18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CEE796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6C55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E4DD5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4E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BE2D9D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09A3EF"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ECD38B9"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8CD15E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42721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05DED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13921C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0891E"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4A0F2E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7D1E65A"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A7EC55E" w14:textId="77777777" w:rsidR="00C3421C" w:rsidRPr="00B138F3" w:rsidRDefault="00C3421C" w:rsidP="00DE2AE3">
            <w:pPr>
              <w:widowControl w:val="0"/>
              <w:spacing w:after="160"/>
              <w:rPr>
                <w:rFonts w:ascii="GHEA Grapalat" w:hAnsi="GHEA Grapalat" w:cs="Sylfaen"/>
              </w:rPr>
            </w:pPr>
          </w:p>
          <w:p w14:paraId="0C666EBF"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0B34B12" w14:textId="77777777" w:rsidR="00C3421C" w:rsidRPr="00B138F3" w:rsidRDefault="00C3421C" w:rsidP="00DE2AE3">
            <w:pPr>
              <w:widowControl w:val="0"/>
              <w:spacing w:after="160"/>
              <w:rPr>
                <w:rFonts w:ascii="GHEA Grapalat" w:hAnsi="GHEA Grapalat" w:cs="Sylfaen"/>
              </w:rPr>
            </w:pPr>
          </w:p>
          <w:p w14:paraId="0953E42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2641F21" w14:textId="77777777" w:rsidR="00C3421C" w:rsidRPr="00B138F3" w:rsidRDefault="00C3421C" w:rsidP="00DE2AE3">
            <w:pPr>
              <w:widowControl w:val="0"/>
              <w:spacing w:after="160"/>
              <w:rPr>
                <w:rFonts w:ascii="GHEA Grapalat" w:hAnsi="GHEA Grapalat" w:cs="Sylfaen"/>
              </w:rPr>
            </w:pPr>
          </w:p>
          <w:p w14:paraId="060B1DF7"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38952A3"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634231C"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933D897" w14:textId="77777777" w:rsidR="00C3421C" w:rsidRPr="00B138F3" w:rsidRDefault="00C3421C" w:rsidP="00DE2AE3">
            <w:pPr>
              <w:widowControl w:val="0"/>
              <w:spacing w:after="160"/>
              <w:rPr>
                <w:rFonts w:ascii="GHEA Grapalat" w:hAnsi="GHEA Grapalat" w:cs="Sylfaen"/>
              </w:rPr>
            </w:pPr>
          </w:p>
          <w:p w14:paraId="6508F69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3E8E19D" w14:textId="77777777" w:rsidR="00C3421C" w:rsidRPr="00B138F3" w:rsidRDefault="00C3421C" w:rsidP="00DE2AE3">
            <w:pPr>
              <w:widowControl w:val="0"/>
              <w:spacing w:after="160"/>
              <w:jc w:val="right"/>
              <w:rPr>
                <w:rFonts w:ascii="GHEA Grapalat" w:hAnsi="GHEA Grapalat" w:cs="Tahoma"/>
              </w:rPr>
            </w:pPr>
          </w:p>
          <w:p w14:paraId="382406F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92B539F" w14:textId="77777777" w:rsidR="00C3421C" w:rsidRPr="00B138F3" w:rsidRDefault="00C3421C" w:rsidP="00DE2AE3">
            <w:pPr>
              <w:widowControl w:val="0"/>
              <w:spacing w:after="160"/>
              <w:rPr>
                <w:rFonts w:ascii="GHEA Grapalat" w:hAnsi="GHEA Grapalat" w:cs="Sylfaen"/>
              </w:rPr>
            </w:pPr>
          </w:p>
          <w:p w14:paraId="6E33CF34"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5F68C4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D9463CF"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0C5E3C1" w14:textId="77777777" w:rsidR="00C3421C" w:rsidRPr="00B138F3" w:rsidRDefault="00C3421C" w:rsidP="00DE2AE3">
            <w:pPr>
              <w:widowControl w:val="0"/>
              <w:spacing w:after="160"/>
              <w:rPr>
                <w:rFonts w:ascii="GHEA Grapalat" w:hAnsi="GHEA Grapalat"/>
              </w:rPr>
            </w:pPr>
          </w:p>
          <w:p w14:paraId="42BF17A3"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7FAAEB8"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70D9A5E" w14:textId="77777777" w:rsidR="00C3421C" w:rsidRPr="00B138F3" w:rsidRDefault="00C3421C" w:rsidP="00DE2AE3">
            <w:pPr>
              <w:widowControl w:val="0"/>
              <w:spacing w:after="160"/>
              <w:rPr>
                <w:rFonts w:ascii="GHEA Grapalat" w:hAnsi="GHEA Grapalat" w:cs="Tahoma"/>
              </w:rPr>
            </w:pPr>
          </w:p>
          <w:p w14:paraId="4FE7D39A"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BAD916B"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CB05A83" w14:textId="77777777" w:rsidR="00C3421C" w:rsidRPr="00B138F3" w:rsidRDefault="00C3421C" w:rsidP="00DE2AE3">
            <w:pPr>
              <w:widowControl w:val="0"/>
              <w:spacing w:after="160"/>
              <w:rPr>
                <w:rFonts w:ascii="GHEA Grapalat" w:hAnsi="GHEA Grapalat" w:cs="Tahoma"/>
              </w:rPr>
            </w:pPr>
          </w:p>
          <w:p w14:paraId="348D269D"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60F1267"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B41CA31" w14:textId="77777777" w:rsidR="00C3421C" w:rsidRPr="00B138F3" w:rsidRDefault="00C3421C" w:rsidP="00DE2AE3">
            <w:pPr>
              <w:widowControl w:val="0"/>
              <w:spacing w:after="160"/>
              <w:rPr>
                <w:rFonts w:ascii="GHEA Grapalat" w:hAnsi="GHEA Grapalat" w:cs="Arial"/>
              </w:rPr>
            </w:pPr>
          </w:p>
        </w:tc>
      </w:tr>
      <w:tr w:rsidR="00B138F3" w:rsidRPr="00B138F3" w14:paraId="18B9B36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7118ED"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3D6035B" w14:textId="77777777" w:rsidR="00C3421C" w:rsidRPr="00B138F3" w:rsidRDefault="00C3421C" w:rsidP="00DE2AE3">
            <w:pPr>
              <w:widowControl w:val="0"/>
              <w:spacing w:after="160"/>
              <w:rPr>
                <w:rFonts w:ascii="GHEA Grapalat" w:hAnsi="GHEA Grapalat" w:cs="Sylfaen"/>
              </w:rPr>
            </w:pPr>
          </w:p>
          <w:p w14:paraId="044B89F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0F7616D"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D617701" w14:textId="77777777" w:rsidR="00C3421C" w:rsidRPr="00B138F3" w:rsidRDefault="00C3421C" w:rsidP="00DE2AE3">
            <w:pPr>
              <w:widowControl w:val="0"/>
              <w:spacing w:after="160"/>
              <w:rPr>
                <w:rFonts w:ascii="GHEA Grapalat" w:hAnsi="GHEA Grapalat"/>
              </w:rPr>
            </w:pPr>
          </w:p>
          <w:p w14:paraId="6F1F241F"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240688" w14:textId="77777777" w:rsidR="00C3421C" w:rsidRPr="00B138F3" w:rsidRDefault="00C3421C" w:rsidP="00C3421C">
      <w:pPr>
        <w:widowControl w:val="0"/>
        <w:spacing w:after="160"/>
        <w:jc w:val="center"/>
        <w:rPr>
          <w:rFonts w:ascii="GHEA Grapalat" w:hAnsi="GHEA Grapalat" w:cs="Sylfaen"/>
        </w:rPr>
      </w:pPr>
    </w:p>
    <w:p w14:paraId="2C1B44E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2F4648"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9A8155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C430FC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488F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AB58E2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1BE6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36E747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F77A4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BFCC12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A8B9DD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931EC7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B4931A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203864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AD8B19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067A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75489B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1351A5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D4026B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11918C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AD1A9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278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70D8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B2CF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5A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4D05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583A1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257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FCD05D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765DF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ED5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8DC9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3F64D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C18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1DB044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A3F0A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313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6860B8"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535B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3C81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C63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F7125D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C693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E19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F497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62C2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86E6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4E8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76411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5033F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957E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A0FC8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12BD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18E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7D5D0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AC7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723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C567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A2EF2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7183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F76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890DE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8BCCD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36AB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6B1D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25907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2348C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C31B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D147D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61D20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3A8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3B9A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B2C4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4E9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C61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B6262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87127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89B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601F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DA288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EFF3B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33EA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CA3C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97F15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2C8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C32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6AC4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B2DDE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D3D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6B2B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B6184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206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5B03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1A392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99D9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1C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36605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FC92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8B6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F387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E2246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A54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8D39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DE162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6D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5BFC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F167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2544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E55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940BB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364C0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46AE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98C0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1029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82E9E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CD9F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71A2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076DF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38C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1FB5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9055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D96A0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76CE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BD85B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6428A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1BC3B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32B6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50E30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83B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2927A2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0941A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CA4099"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61D17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775D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3D9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371D5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0737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72D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D93C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F2FA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68FB9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AACBB"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EA149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C98AB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D8394"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3AD85CE"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2F2F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D899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A26DC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27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E42D0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4370C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96E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C4469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79E9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8ACE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B8E5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5C9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D6989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CD32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824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1CE4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98709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C7ABC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E9E2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697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3A2D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985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654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C336C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DEAA08"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DD0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0B4A3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98D9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A993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B8157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0034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C2D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FC5AA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D37FA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E68B6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579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76D68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41A7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4E2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663D4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EE0C7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05A2C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BEC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24F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F18DB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9CE2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9DC5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A3CC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DFF4CA"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A3390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9C7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84B8D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8716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6A2D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6F35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5620C2"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7D3DE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332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0E871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5DDC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0CA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E711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291A0D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F5C7A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973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DCE3F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60DA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C32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1761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F9E1E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2BA91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20F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AB7E1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532F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63D4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D253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DDDED6"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1BC66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872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9CA19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94283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D1A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E7ED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7FBE82" w14:textId="77777777" w:rsidR="00C3421C" w:rsidRPr="00B138F3" w:rsidRDefault="00C3421C" w:rsidP="00DE2AE3">
            <w:pPr>
              <w:widowControl w:val="0"/>
              <w:spacing w:after="120"/>
              <w:jc w:val="center"/>
              <w:rPr>
                <w:rFonts w:ascii="GHEA Grapalat" w:hAnsi="GHEA Grapalat"/>
                <w:sz w:val="18"/>
                <w:szCs w:val="18"/>
              </w:rPr>
            </w:pPr>
          </w:p>
        </w:tc>
      </w:tr>
    </w:tbl>
    <w:p w14:paraId="53BBF8CD" w14:textId="77777777" w:rsidR="001005B0" w:rsidRPr="00B138F3" w:rsidRDefault="001005B0" w:rsidP="00B46D58">
      <w:pPr>
        <w:widowControl w:val="0"/>
        <w:spacing w:after="160"/>
        <w:ind w:left="567" w:right="565"/>
        <w:jc w:val="center"/>
        <w:rPr>
          <w:rFonts w:ascii="GHEA Grapalat" w:hAnsi="GHEA Grapalat"/>
          <w:b/>
        </w:rPr>
      </w:pPr>
    </w:p>
    <w:p w14:paraId="6D44B746" w14:textId="77777777" w:rsidR="001005B0" w:rsidRPr="00B138F3" w:rsidRDefault="001005B0" w:rsidP="00B46D58">
      <w:pPr>
        <w:widowControl w:val="0"/>
        <w:spacing w:after="160"/>
        <w:ind w:left="567" w:right="565"/>
        <w:jc w:val="center"/>
        <w:rPr>
          <w:rFonts w:ascii="GHEA Grapalat" w:hAnsi="GHEA Grapalat"/>
          <w:b/>
        </w:rPr>
      </w:pPr>
    </w:p>
    <w:p w14:paraId="0037DA5D" w14:textId="77777777" w:rsidR="001005B0" w:rsidRPr="00B138F3" w:rsidRDefault="001005B0" w:rsidP="00B46D58">
      <w:pPr>
        <w:widowControl w:val="0"/>
        <w:spacing w:after="160"/>
        <w:ind w:left="567" w:right="565"/>
        <w:jc w:val="center"/>
        <w:rPr>
          <w:rFonts w:ascii="GHEA Grapalat" w:hAnsi="GHEA Grapalat"/>
          <w:b/>
        </w:rPr>
      </w:pPr>
    </w:p>
    <w:p w14:paraId="79C0E4D8" w14:textId="77777777" w:rsidR="001005B0" w:rsidRPr="00B138F3" w:rsidRDefault="001005B0" w:rsidP="00B46D58">
      <w:pPr>
        <w:widowControl w:val="0"/>
        <w:spacing w:after="160"/>
        <w:ind w:left="567" w:right="565"/>
        <w:jc w:val="center"/>
        <w:rPr>
          <w:rFonts w:ascii="GHEA Grapalat" w:hAnsi="GHEA Grapalat"/>
          <w:b/>
        </w:rPr>
      </w:pPr>
    </w:p>
    <w:p w14:paraId="7818221C" w14:textId="77777777" w:rsidR="001005B0" w:rsidRPr="00B138F3" w:rsidRDefault="001005B0" w:rsidP="00B46D58">
      <w:pPr>
        <w:widowControl w:val="0"/>
        <w:spacing w:after="160"/>
        <w:ind w:left="567" w:right="565"/>
        <w:jc w:val="center"/>
        <w:rPr>
          <w:rFonts w:ascii="GHEA Grapalat" w:hAnsi="GHEA Grapalat"/>
          <w:b/>
        </w:rPr>
      </w:pPr>
    </w:p>
    <w:p w14:paraId="50E18D1F" w14:textId="77777777" w:rsidR="001005B0" w:rsidRPr="00B138F3" w:rsidRDefault="001005B0" w:rsidP="00B46D58">
      <w:pPr>
        <w:widowControl w:val="0"/>
        <w:spacing w:after="160"/>
        <w:ind w:left="567" w:right="565"/>
        <w:jc w:val="center"/>
        <w:rPr>
          <w:rFonts w:ascii="GHEA Grapalat" w:hAnsi="GHEA Grapalat"/>
          <w:b/>
        </w:rPr>
      </w:pPr>
    </w:p>
    <w:p w14:paraId="77EFCF53" w14:textId="77777777" w:rsidR="001005B0" w:rsidRPr="00B138F3" w:rsidRDefault="001005B0" w:rsidP="00B46D58">
      <w:pPr>
        <w:widowControl w:val="0"/>
        <w:spacing w:after="160"/>
        <w:ind w:left="567" w:right="565"/>
        <w:jc w:val="center"/>
        <w:rPr>
          <w:rFonts w:ascii="GHEA Grapalat" w:hAnsi="GHEA Grapalat"/>
          <w:b/>
        </w:rPr>
      </w:pPr>
    </w:p>
    <w:p w14:paraId="45F1A707" w14:textId="77777777" w:rsidR="001005B0" w:rsidRPr="00B138F3" w:rsidRDefault="001005B0" w:rsidP="00B46D58">
      <w:pPr>
        <w:widowControl w:val="0"/>
        <w:spacing w:after="160"/>
        <w:ind w:left="567" w:right="565"/>
        <w:jc w:val="center"/>
        <w:rPr>
          <w:rFonts w:ascii="GHEA Grapalat" w:hAnsi="GHEA Grapalat"/>
          <w:b/>
        </w:rPr>
      </w:pPr>
    </w:p>
    <w:p w14:paraId="62A18564" w14:textId="77777777" w:rsidR="001005B0" w:rsidRPr="00B138F3" w:rsidRDefault="001005B0" w:rsidP="00B46D58">
      <w:pPr>
        <w:widowControl w:val="0"/>
        <w:spacing w:after="160"/>
        <w:ind w:left="567" w:right="565"/>
        <w:jc w:val="center"/>
        <w:rPr>
          <w:rFonts w:ascii="GHEA Grapalat" w:hAnsi="GHEA Grapalat"/>
          <w:b/>
        </w:rPr>
      </w:pPr>
    </w:p>
    <w:p w14:paraId="698742F7" w14:textId="77777777" w:rsidR="001005B0" w:rsidRPr="00B138F3" w:rsidRDefault="001005B0" w:rsidP="00B46D58">
      <w:pPr>
        <w:widowControl w:val="0"/>
        <w:spacing w:after="160"/>
        <w:ind w:left="567" w:right="565"/>
        <w:jc w:val="center"/>
        <w:rPr>
          <w:rFonts w:ascii="GHEA Grapalat" w:hAnsi="GHEA Grapalat"/>
          <w:b/>
        </w:rPr>
      </w:pPr>
    </w:p>
    <w:p w14:paraId="0520DE51" w14:textId="77777777" w:rsidR="001005B0" w:rsidRPr="00B138F3" w:rsidRDefault="001005B0" w:rsidP="00B46D58">
      <w:pPr>
        <w:widowControl w:val="0"/>
        <w:spacing w:after="160"/>
        <w:ind w:left="567" w:right="565"/>
        <w:jc w:val="center"/>
        <w:rPr>
          <w:rFonts w:ascii="GHEA Grapalat" w:hAnsi="GHEA Grapalat"/>
          <w:b/>
        </w:rPr>
      </w:pPr>
    </w:p>
    <w:p w14:paraId="58FD8212" w14:textId="77777777" w:rsidR="001005B0" w:rsidRPr="00B138F3" w:rsidRDefault="001005B0" w:rsidP="00B46D58">
      <w:pPr>
        <w:widowControl w:val="0"/>
        <w:spacing w:after="160"/>
        <w:ind w:left="567" w:right="565"/>
        <w:jc w:val="center"/>
        <w:rPr>
          <w:rFonts w:ascii="GHEA Grapalat" w:hAnsi="GHEA Grapalat"/>
          <w:b/>
        </w:rPr>
      </w:pPr>
    </w:p>
    <w:p w14:paraId="1073D2AB" w14:textId="77777777" w:rsidR="001005B0" w:rsidRPr="00B138F3" w:rsidRDefault="001005B0" w:rsidP="00B46D58">
      <w:pPr>
        <w:widowControl w:val="0"/>
        <w:spacing w:after="160"/>
        <w:ind w:left="567" w:right="565"/>
        <w:jc w:val="center"/>
        <w:rPr>
          <w:rFonts w:ascii="GHEA Grapalat" w:hAnsi="GHEA Grapalat"/>
          <w:b/>
        </w:rPr>
      </w:pPr>
    </w:p>
    <w:p w14:paraId="4665B3B3" w14:textId="77777777" w:rsidR="001005B0" w:rsidRPr="00B138F3" w:rsidRDefault="001005B0" w:rsidP="00B46D58">
      <w:pPr>
        <w:widowControl w:val="0"/>
        <w:spacing w:after="160"/>
        <w:ind w:left="567" w:right="565"/>
        <w:jc w:val="center"/>
        <w:rPr>
          <w:rFonts w:ascii="GHEA Grapalat" w:hAnsi="GHEA Grapalat"/>
          <w:b/>
        </w:rPr>
      </w:pPr>
    </w:p>
    <w:p w14:paraId="46ABC21A" w14:textId="77777777" w:rsidR="001005B0" w:rsidRPr="00B138F3" w:rsidRDefault="001005B0" w:rsidP="00B46D58">
      <w:pPr>
        <w:widowControl w:val="0"/>
        <w:spacing w:after="160"/>
        <w:ind w:left="567" w:right="565"/>
        <w:jc w:val="center"/>
        <w:rPr>
          <w:rFonts w:ascii="GHEA Grapalat" w:hAnsi="GHEA Grapalat"/>
          <w:b/>
        </w:rPr>
      </w:pPr>
    </w:p>
    <w:p w14:paraId="464244C0" w14:textId="77777777" w:rsidR="001005B0" w:rsidRPr="00B138F3" w:rsidRDefault="001005B0" w:rsidP="00B46D58">
      <w:pPr>
        <w:widowControl w:val="0"/>
        <w:spacing w:after="160"/>
        <w:ind w:left="567" w:right="565"/>
        <w:jc w:val="center"/>
        <w:rPr>
          <w:rFonts w:ascii="GHEA Grapalat" w:hAnsi="GHEA Grapalat"/>
          <w:b/>
        </w:rPr>
      </w:pPr>
    </w:p>
    <w:p w14:paraId="77544367" w14:textId="77777777" w:rsidR="001005B0" w:rsidRPr="00B138F3" w:rsidRDefault="001005B0" w:rsidP="00B46D58">
      <w:pPr>
        <w:widowControl w:val="0"/>
        <w:spacing w:after="160"/>
        <w:ind w:left="567" w:right="565"/>
        <w:jc w:val="center"/>
        <w:rPr>
          <w:rFonts w:ascii="GHEA Grapalat" w:hAnsi="GHEA Grapalat"/>
          <w:b/>
        </w:rPr>
      </w:pPr>
    </w:p>
    <w:p w14:paraId="76AAB575"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0E005134" w14:textId="543CEEB6"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146552" w:rsidRPr="00146552">
        <w:rPr>
          <w:rFonts w:ascii="GHEA Grapalat" w:hAnsi="GHEA Grapalat"/>
          <w:b/>
          <w:sz w:val="24"/>
          <w:szCs w:val="24"/>
        </w:rPr>
        <w:t xml:space="preserve"> </w:t>
      </w:r>
      <w:r w:rsidR="00146552">
        <w:rPr>
          <w:rFonts w:ascii="GHEA Grapalat" w:hAnsi="GHEA Grapalat"/>
          <w:b/>
          <w:sz w:val="24"/>
          <w:szCs w:val="24"/>
          <w:lang w:val="en-US"/>
        </w:rPr>
        <w:t>GH</w:t>
      </w:r>
      <w:r w:rsidR="00146552" w:rsidRPr="00374F4A">
        <w:rPr>
          <w:rFonts w:ascii="GHEA Grapalat" w:hAnsi="GHEA Grapalat"/>
          <w:b/>
          <w:sz w:val="24"/>
          <w:szCs w:val="24"/>
        </w:rPr>
        <w:t>APDzB</w:t>
      </w:r>
      <w:r w:rsidR="00146552">
        <w:rPr>
          <w:rStyle w:val="FootnoteReference"/>
          <w:rFonts w:ascii="GHEA Grapalat" w:hAnsi="GHEA Grapalat"/>
          <w:b/>
          <w:sz w:val="24"/>
          <w:szCs w:val="24"/>
        </w:rPr>
        <w:footnoteReference w:customMarkFollows="1" w:id="23"/>
        <w:t>*</w:t>
      </w:r>
      <w:r w:rsidR="00146552" w:rsidRPr="00593474">
        <w:rPr>
          <w:rFonts w:ascii="GHEA Grapalat" w:hAnsi="GHEA Grapalat"/>
          <w:b/>
          <w:sz w:val="24"/>
          <w:szCs w:val="24"/>
        </w:rPr>
        <w:t>2</w:t>
      </w:r>
      <w:r w:rsidR="00D37BA6" w:rsidRPr="00D37BA6">
        <w:rPr>
          <w:rFonts w:ascii="GHEA Grapalat" w:hAnsi="GHEA Grapalat"/>
          <w:b/>
          <w:sz w:val="24"/>
          <w:szCs w:val="24"/>
        </w:rPr>
        <w:t>6</w:t>
      </w:r>
      <w:r w:rsidR="00146552" w:rsidRPr="00374F4A">
        <w:rPr>
          <w:rFonts w:ascii="GHEA Grapalat" w:hAnsi="GHEA Grapalat"/>
          <w:b/>
          <w:sz w:val="24"/>
          <w:szCs w:val="24"/>
        </w:rPr>
        <w:t>/</w:t>
      </w:r>
      <w:r w:rsidR="00146552" w:rsidRPr="00593474">
        <w:rPr>
          <w:rFonts w:ascii="GHEA Grapalat" w:hAnsi="GHEA Grapalat"/>
          <w:b/>
          <w:sz w:val="24"/>
          <w:szCs w:val="24"/>
        </w:rPr>
        <w:t>1</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4"/>
        <w:t>*</w:t>
      </w:r>
    </w:p>
    <w:p w14:paraId="3D37E992" w14:textId="77777777" w:rsidR="001005B0" w:rsidRPr="00B138F3" w:rsidRDefault="001005B0" w:rsidP="00B46D58">
      <w:pPr>
        <w:widowControl w:val="0"/>
        <w:spacing w:after="160"/>
        <w:ind w:left="567" w:right="565"/>
        <w:jc w:val="center"/>
        <w:rPr>
          <w:rFonts w:ascii="GHEA Grapalat" w:hAnsi="GHEA Grapalat"/>
          <w:b/>
        </w:rPr>
      </w:pPr>
    </w:p>
    <w:p w14:paraId="250849ED"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A08D24D"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4F78BF92" w14:textId="77777777" w:rsidR="001005B0" w:rsidRPr="00B138F3" w:rsidRDefault="001005B0" w:rsidP="00B46D58">
      <w:pPr>
        <w:widowControl w:val="0"/>
        <w:spacing w:after="160"/>
        <w:ind w:left="567" w:right="565"/>
        <w:jc w:val="center"/>
        <w:rPr>
          <w:rFonts w:ascii="GHEA Grapalat" w:hAnsi="GHEA Grapalat"/>
          <w:b/>
        </w:rPr>
      </w:pPr>
    </w:p>
    <w:p w14:paraId="665A1795"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9479D46"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B6960B8"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54B047F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09C58F66"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7B1AE629"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1FCB6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66E8526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9ADDFC7"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E6ED57F"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1D013AE3"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33CD075"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F1608F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B630495"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50B3B6F2"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0A200A">
        <w:rPr>
          <w:rFonts w:ascii="GHEA Grapalat" w:eastAsiaTheme="minorHAnsi" w:hAnsi="GHEA Grapalat" w:cstheme="minorBidi"/>
          <w:sz w:val="18"/>
          <w:szCs w:val="18"/>
        </w:rPr>
        <w:t>*</w:t>
      </w:r>
    </w:p>
    <w:p w14:paraId="197E54A2"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E8181DA"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95F48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5E31B1" w14:textId="77777777"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del w:id="14" w:author="Inesa Kocharyan" w:date="2023-07-07T17:06:00Z">
        <w:r w:rsidRPr="00665A01" w:rsidDel="00286D44">
          <w:rPr>
            <w:rFonts w:ascii="GHEA Grapalat" w:eastAsiaTheme="minorHAnsi" w:hAnsi="GHEA Grapalat" w:cstheme="minorBidi"/>
          </w:rPr>
          <w:delText xml:space="preserve">   </w:delText>
        </w:r>
      </w:del>
    </w:p>
    <w:p w14:paraId="43A50CC5" w14:textId="77777777"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14:paraId="2DE7C79F" w14:textId="77777777"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14:paraId="2FE1E160" w14:textId="77777777"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14:paraId="078FE5B6" w14:textId="77777777"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14:paraId="366C35AF" w14:textId="77777777"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lastRenderedPageBreak/>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05447BF" w14:textId="77777777" w:rsidR="00C055E0"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14:paraId="6C516E09" w14:textId="77777777" w:rsidR="00C055E0" w:rsidRDefault="00C055E0" w:rsidP="00A944D6">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AF72EA8" w14:textId="77777777"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7C59F59" w14:textId="77777777"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37EFBA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88820B"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F1B411"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795C260"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74E9A5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D82ED2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D158F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852EA6">
        <w:fldChar w:fldCharType="begin"/>
      </w:r>
      <w:r w:rsidR="00852EA6">
        <w:instrText xml:space="preserve"> HYPERLINK "http://www.procurement.am" </w:instrText>
      </w:r>
      <w:r w:rsidR="00852EA6">
        <w:fldChar w:fldCharType="separate"/>
      </w:r>
      <w:r w:rsidRPr="00B138F3">
        <w:rPr>
          <w:rStyle w:val="Hyperlink"/>
          <w:rFonts w:ascii="GHEA Grapalat" w:hAnsi="GHEA Grapalat"/>
          <w:color w:val="auto"/>
          <w:sz w:val="20"/>
          <w:szCs w:val="20"/>
          <w:lang w:val="hy-AM"/>
        </w:rPr>
        <w:t>www.procurement.am</w:t>
      </w:r>
      <w:r w:rsidR="00852EA6">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1450085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D5C42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76672E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052159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812A19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DCCE03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7C25BB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5645957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6838DC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FE226A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1F223C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153188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0BDFE1D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6E7817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A5EB15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C4FFF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99B64A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971BCB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B6205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A84BE2C" w14:textId="77777777" w:rsidR="002D7993" w:rsidRPr="008842CE" w:rsidRDefault="002D7993" w:rsidP="002D7993">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lastRenderedPageBreak/>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18062C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559EFAA" w14:textId="77777777"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14:paraId="764C2D43" w14:textId="77777777"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637161BE" w14:textId="77777777" w:rsidR="001005B0" w:rsidRPr="00B138F3" w:rsidRDefault="001005B0" w:rsidP="005B3A59">
      <w:pPr>
        <w:widowControl w:val="0"/>
        <w:spacing w:after="160"/>
        <w:ind w:left="567" w:right="565"/>
        <w:jc w:val="both"/>
        <w:rPr>
          <w:rFonts w:ascii="GHEA Grapalat" w:hAnsi="GHEA Grapalat"/>
        </w:rPr>
      </w:pPr>
    </w:p>
    <w:p w14:paraId="0FBFA05A" w14:textId="77777777" w:rsidR="001005B0" w:rsidRPr="00B138F3" w:rsidRDefault="001005B0" w:rsidP="00B46D58">
      <w:pPr>
        <w:widowControl w:val="0"/>
        <w:spacing w:after="160"/>
        <w:ind w:left="567" w:right="565"/>
        <w:jc w:val="center"/>
        <w:rPr>
          <w:rFonts w:ascii="GHEA Grapalat" w:hAnsi="GHEA Grapalat"/>
          <w:b/>
        </w:rPr>
      </w:pPr>
    </w:p>
    <w:p w14:paraId="45774681" w14:textId="77777777" w:rsidR="001005B0" w:rsidRPr="00B138F3" w:rsidRDefault="001005B0" w:rsidP="00B46D58">
      <w:pPr>
        <w:widowControl w:val="0"/>
        <w:spacing w:after="160"/>
        <w:ind w:left="567" w:right="565"/>
        <w:jc w:val="center"/>
        <w:rPr>
          <w:rFonts w:ascii="GHEA Grapalat" w:hAnsi="GHEA Grapalat"/>
          <w:b/>
        </w:rPr>
      </w:pPr>
    </w:p>
    <w:p w14:paraId="0BD8AA58" w14:textId="77777777" w:rsidR="001005B0" w:rsidRPr="00B138F3" w:rsidRDefault="001005B0" w:rsidP="00B46D58">
      <w:pPr>
        <w:widowControl w:val="0"/>
        <w:spacing w:after="160"/>
        <w:ind w:left="567" w:right="565"/>
        <w:jc w:val="center"/>
        <w:rPr>
          <w:rFonts w:ascii="GHEA Grapalat" w:hAnsi="GHEA Grapalat"/>
          <w:b/>
        </w:rPr>
      </w:pPr>
    </w:p>
    <w:p w14:paraId="120B9F87" w14:textId="77777777" w:rsidR="001005B0" w:rsidRPr="00B138F3" w:rsidRDefault="001005B0" w:rsidP="00B46D58">
      <w:pPr>
        <w:widowControl w:val="0"/>
        <w:spacing w:after="160"/>
        <w:ind w:left="567" w:right="565"/>
        <w:jc w:val="center"/>
        <w:rPr>
          <w:rFonts w:ascii="GHEA Grapalat" w:hAnsi="GHEA Grapalat"/>
          <w:b/>
        </w:rPr>
      </w:pPr>
    </w:p>
    <w:p w14:paraId="62F3C24D" w14:textId="77777777" w:rsidR="00FC10BB" w:rsidRDefault="00FC10BB">
      <w:pPr>
        <w:rPr>
          <w:rFonts w:ascii="GHEA Grapalat" w:hAnsi="GHEA Grapalat"/>
          <w:i/>
        </w:rPr>
      </w:pPr>
      <w:r>
        <w:rPr>
          <w:rFonts w:ascii="GHEA Grapalat" w:hAnsi="GHEA Grapalat"/>
          <w:i/>
        </w:rPr>
        <w:br w:type="page"/>
      </w:r>
    </w:p>
    <w:p w14:paraId="3C71F005"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7A11C6CE" w14:textId="6FEC0981"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146552" w:rsidRPr="00146552">
        <w:rPr>
          <w:rFonts w:ascii="GHEA Grapalat" w:hAnsi="GHEA Grapalat"/>
          <w:b/>
        </w:rPr>
        <w:t xml:space="preserve"> </w:t>
      </w:r>
      <w:r w:rsidR="00146552">
        <w:rPr>
          <w:rFonts w:ascii="GHEA Grapalat" w:hAnsi="GHEA Grapalat"/>
          <w:b/>
          <w:lang w:val="en-US"/>
        </w:rPr>
        <w:t>GH</w:t>
      </w:r>
      <w:r w:rsidR="00146552" w:rsidRPr="00374F4A">
        <w:rPr>
          <w:rFonts w:ascii="GHEA Grapalat" w:hAnsi="GHEA Grapalat"/>
          <w:b/>
        </w:rPr>
        <w:t>APDzB</w:t>
      </w:r>
      <w:r w:rsidR="00146552">
        <w:rPr>
          <w:rStyle w:val="FootnoteReference"/>
          <w:rFonts w:ascii="GHEA Grapalat" w:hAnsi="GHEA Grapalat"/>
          <w:b/>
        </w:rPr>
        <w:footnoteReference w:customMarkFollows="1" w:id="25"/>
        <w:t>*</w:t>
      </w:r>
      <w:r w:rsidR="00146552" w:rsidRPr="00593474">
        <w:rPr>
          <w:rFonts w:ascii="GHEA Grapalat" w:hAnsi="GHEA Grapalat"/>
          <w:b/>
        </w:rPr>
        <w:t>2</w:t>
      </w:r>
      <w:r w:rsidR="00D37BA6" w:rsidRPr="00D37BA6">
        <w:rPr>
          <w:rFonts w:ascii="GHEA Grapalat" w:hAnsi="GHEA Grapalat"/>
          <w:b/>
        </w:rPr>
        <w:t>6</w:t>
      </w:r>
      <w:r w:rsidR="00146552" w:rsidRPr="00374F4A">
        <w:rPr>
          <w:rFonts w:ascii="GHEA Grapalat" w:hAnsi="GHEA Grapalat"/>
          <w:b/>
        </w:rPr>
        <w:t>/</w:t>
      </w:r>
      <w:r w:rsidR="00CC6AAC" w:rsidRPr="00341AE8">
        <w:rPr>
          <w:rFonts w:ascii="GHEA Grapalat" w:hAnsi="GHEA Grapalat"/>
          <w:b/>
        </w:rPr>
        <w:t>3</w:t>
      </w:r>
      <w:r w:rsidR="00146552" w:rsidRPr="00593474">
        <w:rPr>
          <w:rFonts w:ascii="GHEA Grapalat" w:hAnsi="GHEA Grapalat"/>
          <w:b/>
        </w:rPr>
        <w:t>1</w:t>
      </w:r>
      <w:r w:rsidRPr="00B138F3">
        <w:rPr>
          <w:rFonts w:ascii="GHEA Grapalat" w:hAnsi="GHEA Grapalat"/>
          <w:i/>
        </w:rPr>
        <w:t>"</w:t>
      </w:r>
      <w:r w:rsidRPr="00B138F3">
        <w:rPr>
          <w:rStyle w:val="FootnoteReference"/>
          <w:rFonts w:ascii="GHEA Grapalat" w:hAnsi="GHEA Grapalat"/>
          <w:i/>
        </w:rPr>
        <w:footnoteReference w:customMarkFollows="1" w:id="26"/>
        <w:t>*</w:t>
      </w:r>
    </w:p>
    <w:p w14:paraId="1704C89F" w14:textId="77777777" w:rsidR="00AF4211" w:rsidRPr="00B138F3" w:rsidRDefault="00AF4211" w:rsidP="000A214C">
      <w:pPr>
        <w:widowControl w:val="0"/>
        <w:spacing w:after="160"/>
        <w:jc w:val="center"/>
        <w:rPr>
          <w:rFonts w:ascii="GHEA Grapalat" w:hAnsi="GHEA Grapalat"/>
          <w:b/>
        </w:rPr>
      </w:pPr>
    </w:p>
    <w:p w14:paraId="2D9131F0"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635842D"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6A9BB3C8" w14:textId="77777777" w:rsidTr="00DE2AE3">
        <w:tc>
          <w:tcPr>
            <w:tcW w:w="4786" w:type="dxa"/>
          </w:tcPr>
          <w:p w14:paraId="3E1C90D5"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8ED1717"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724CE51B" w14:textId="77777777" w:rsidR="000A214C" w:rsidRPr="00B138F3" w:rsidRDefault="000A214C" w:rsidP="000A214C">
      <w:pPr>
        <w:widowControl w:val="0"/>
        <w:spacing w:after="160"/>
        <w:rPr>
          <w:rFonts w:ascii="GHEA Grapalat" w:hAnsi="GHEA Grapalat" w:cs="GHEA Grapalat"/>
          <w:b/>
        </w:rPr>
      </w:pPr>
    </w:p>
    <w:p w14:paraId="0AFE3AC4"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62131B7"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27D2261"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59CC87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AC36649"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37A4F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2C02BD0"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15D981D"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EA16A4C"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177D6AC"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D73885C" w14:textId="77777777" w:rsidR="000A214C" w:rsidRPr="00B138F3" w:rsidRDefault="000A214C" w:rsidP="000A214C">
      <w:pPr>
        <w:rPr>
          <w:rFonts w:ascii="GHEA Grapalat" w:hAnsi="GHEA Grapalat"/>
        </w:rPr>
      </w:pPr>
      <w:r w:rsidRPr="00B138F3">
        <w:rPr>
          <w:rFonts w:ascii="GHEA Grapalat" w:hAnsi="GHEA Grapalat"/>
        </w:rPr>
        <w:br w:type="page"/>
      </w:r>
    </w:p>
    <w:p w14:paraId="7442FF4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947EFB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7C3AD1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8D56B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E7EAE2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EB656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D9E27D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76A390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11A42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76B2A2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53DACE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A20033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92876C1"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406083CF"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51AD70C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5CCF85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360A86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E286B9A"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FB4CF0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67748D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931246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D4EA99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CD9AD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3BAFE4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B9DC8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04D449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F4D14C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B22A11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A8A90D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0E3B61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ACD615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41CA12B"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F79B06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5FE8FB"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24A4D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719411"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5D09FA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9B8F2E"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F3B31B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893EC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21AC7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EEFB0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437946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11D8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1D150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4CF4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531F2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E146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7F69D5C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61F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4EF071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3A703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5AAB6E9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EAF6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4F486A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D5F0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41041A5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DDDA1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202F2BE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2623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F8404A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3244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0B96D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31F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E01C15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08B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58960E28"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463ED5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701EEF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9FAA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E97CB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9AE88"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28312D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B621BC5"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DD043B0" w14:textId="77777777" w:rsidR="00BE2572" w:rsidRPr="00B138F3" w:rsidRDefault="00BE2572" w:rsidP="00DE2AE3">
            <w:pPr>
              <w:widowControl w:val="0"/>
              <w:spacing w:after="160"/>
              <w:rPr>
                <w:rFonts w:ascii="GHEA Grapalat" w:hAnsi="GHEA Grapalat" w:cs="Sylfaen"/>
              </w:rPr>
            </w:pPr>
          </w:p>
          <w:p w14:paraId="29C178CD"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441D58" w14:textId="77777777" w:rsidR="00BE2572" w:rsidRPr="00B138F3" w:rsidRDefault="00BE2572" w:rsidP="00DE2AE3">
            <w:pPr>
              <w:widowControl w:val="0"/>
              <w:spacing w:after="160"/>
              <w:rPr>
                <w:rFonts w:ascii="GHEA Grapalat" w:hAnsi="GHEA Grapalat" w:cs="Sylfaen"/>
              </w:rPr>
            </w:pPr>
          </w:p>
          <w:p w14:paraId="1626C71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68B146AD" w14:textId="77777777" w:rsidR="00BE2572" w:rsidRPr="00B138F3" w:rsidRDefault="00BE2572" w:rsidP="00DE2AE3">
            <w:pPr>
              <w:widowControl w:val="0"/>
              <w:spacing w:after="160"/>
              <w:rPr>
                <w:rFonts w:ascii="GHEA Grapalat" w:hAnsi="GHEA Grapalat" w:cs="Sylfaen"/>
              </w:rPr>
            </w:pPr>
          </w:p>
          <w:p w14:paraId="73F13BF4"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895E912"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A1AFA8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80A0693" w14:textId="77777777" w:rsidR="00BE2572" w:rsidRPr="00B138F3" w:rsidRDefault="00BE2572" w:rsidP="00DE2AE3">
            <w:pPr>
              <w:widowControl w:val="0"/>
              <w:spacing w:after="160"/>
              <w:rPr>
                <w:rFonts w:ascii="GHEA Grapalat" w:hAnsi="GHEA Grapalat" w:cs="Sylfaen"/>
              </w:rPr>
            </w:pPr>
          </w:p>
          <w:p w14:paraId="33AB273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80C65E3" w14:textId="77777777" w:rsidR="00BE2572" w:rsidRPr="00B138F3" w:rsidRDefault="00BE2572" w:rsidP="00DE2AE3">
            <w:pPr>
              <w:widowControl w:val="0"/>
              <w:spacing w:after="160"/>
              <w:jc w:val="right"/>
              <w:rPr>
                <w:rFonts w:ascii="GHEA Grapalat" w:hAnsi="GHEA Grapalat" w:cs="Tahoma"/>
              </w:rPr>
            </w:pPr>
          </w:p>
          <w:p w14:paraId="1EAD877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31A297" w14:textId="77777777" w:rsidR="00BE2572" w:rsidRPr="00B138F3" w:rsidRDefault="00BE2572" w:rsidP="00DE2AE3">
            <w:pPr>
              <w:widowControl w:val="0"/>
              <w:spacing w:after="160"/>
              <w:rPr>
                <w:rFonts w:ascii="GHEA Grapalat" w:hAnsi="GHEA Grapalat" w:cs="Sylfaen"/>
              </w:rPr>
            </w:pPr>
          </w:p>
          <w:p w14:paraId="45373899"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6A872F4"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97670A3"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FCBEF69" w14:textId="77777777" w:rsidR="00BE2572" w:rsidRPr="00B138F3" w:rsidRDefault="00BE2572" w:rsidP="00DE2AE3">
            <w:pPr>
              <w:widowControl w:val="0"/>
              <w:spacing w:after="160"/>
              <w:rPr>
                <w:rFonts w:ascii="GHEA Grapalat" w:hAnsi="GHEA Grapalat"/>
              </w:rPr>
            </w:pPr>
          </w:p>
          <w:p w14:paraId="0DAC72F4"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2BC2AC05"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64E0A30" w14:textId="77777777" w:rsidR="00BE2572" w:rsidRPr="00B138F3" w:rsidRDefault="00BE2572" w:rsidP="00DE2AE3">
            <w:pPr>
              <w:widowControl w:val="0"/>
              <w:spacing w:after="160"/>
              <w:rPr>
                <w:rFonts w:ascii="GHEA Grapalat" w:hAnsi="GHEA Grapalat" w:cs="Tahoma"/>
              </w:rPr>
            </w:pPr>
          </w:p>
          <w:p w14:paraId="5AE9D37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7634C82"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77AF8DC" w14:textId="77777777" w:rsidR="00BE2572" w:rsidRPr="00B138F3" w:rsidRDefault="00BE2572" w:rsidP="00DE2AE3">
            <w:pPr>
              <w:widowControl w:val="0"/>
              <w:spacing w:after="160"/>
              <w:rPr>
                <w:rFonts w:ascii="GHEA Grapalat" w:hAnsi="GHEA Grapalat" w:cs="Tahoma"/>
              </w:rPr>
            </w:pPr>
          </w:p>
          <w:p w14:paraId="63A9DD6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69F64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BECCE05" w14:textId="77777777" w:rsidR="00BE2572" w:rsidRPr="00B138F3" w:rsidRDefault="00BE2572" w:rsidP="00DE2AE3">
            <w:pPr>
              <w:widowControl w:val="0"/>
              <w:spacing w:after="160"/>
              <w:rPr>
                <w:rFonts w:ascii="GHEA Grapalat" w:hAnsi="GHEA Grapalat" w:cs="Arial"/>
              </w:rPr>
            </w:pPr>
          </w:p>
        </w:tc>
      </w:tr>
      <w:tr w:rsidR="00B138F3" w:rsidRPr="00B138F3" w14:paraId="7988BE2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4ECC0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4F572F9" w14:textId="77777777" w:rsidR="00BE2572" w:rsidRPr="00B138F3" w:rsidRDefault="00BE2572" w:rsidP="00DE2AE3">
            <w:pPr>
              <w:widowControl w:val="0"/>
              <w:spacing w:after="160"/>
              <w:rPr>
                <w:rFonts w:ascii="GHEA Grapalat" w:hAnsi="GHEA Grapalat" w:cs="Sylfaen"/>
              </w:rPr>
            </w:pPr>
          </w:p>
          <w:p w14:paraId="774872E0"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16BF2F6"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5549D50" w14:textId="77777777" w:rsidR="00BE2572" w:rsidRPr="00B138F3" w:rsidRDefault="00BE2572" w:rsidP="00DE2AE3">
            <w:pPr>
              <w:widowControl w:val="0"/>
              <w:spacing w:after="160"/>
              <w:rPr>
                <w:rFonts w:ascii="GHEA Grapalat" w:hAnsi="GHEA Grapalat"/>
              </w:rPr>
            </w:pPr>
          </w:p>
          <w:p w14:paraId="6A23C6A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DF47F18" w14:textId="77777777" w:rsidR="00BE2572" w:rsidRPr="00B138F3" w:rsidRDefault="00BE2572" w:rsidP="00BE2572">
      <w:pPr>
        <w:widowControl w:val="0"/>
        <w:spacing w:after="160"/>
        <w:jc w:val="center"/>
        <w:rPr>
          <w:rFonts w:ascii="GHEA Grapalat" w:hAnsi="GHEA Grapalat" w:cs="Sylfaen"/>
        </w:rPr>
      </w:pPr>
    </w:p>
    <w:p w14:paraId="77BC7EC7"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55887F0"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063CE8B"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6EA935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761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064050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22A99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4D1823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7D48D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55FC67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64E31E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0DC4C5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E6AA4D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C438FA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1C5AB9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24629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EE7858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2FABF9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89425F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681848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0E106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4D8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D0D66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61FEB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D16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80C3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21AD5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38C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23E22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DA7BF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470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334C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B661B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87C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B5F1FAC"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B4EBA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F5F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120DDA"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AA25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B3A69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E6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00316F0"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193D3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82A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404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3F7F9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FCB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622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9038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AD178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123E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3FC81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976A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9EC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F33A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61FA0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63B0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749D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9C124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4483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35D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AC8D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9C6FF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43C7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45C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87107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5F181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501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1BD6F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B5E1D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D44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2849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28AE7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F1C8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ED4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0938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CE0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DEF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43FB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B21EF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943A1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D23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748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E43C5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02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F2E4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46E8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8431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9E2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4A2D7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62179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3FD5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DD6F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1C8C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4293C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533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0E4D2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56072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1284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64D4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F4BF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0C1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6D0C1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A944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25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AD24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E62C3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79C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A01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50978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76F33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0514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E294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86025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73231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C0D1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2209E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87969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C3E3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0D83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36866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586A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A30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B06B0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AB482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9F24A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17F7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EB624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F086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687000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C1D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8346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45C0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5CAF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254F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0760C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BC2F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2D05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2CEA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27C9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E600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B4E71B"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B12EA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FBDD5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ACEB40"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4C9CEE3"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D12D6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6AC4B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A4FAC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2B0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61F5A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D006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A7E6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4A71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CEAEA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B2B61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E3E16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A5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752E3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FB56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38B4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6C30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583C0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A73F9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6ADA0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E60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0FBED7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6BC2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8EF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DE5E0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F49097"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F5BCC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BDFD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42F5C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475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085C1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5D56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1B7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96D45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00613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F7F35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D62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ECB51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8F06E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C679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3847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91A35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D83AC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7F83E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304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06D6E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3F0C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C6C6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C0B9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AA285E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64A5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BA1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6E565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97945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6D3D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CB58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1AF58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ACE3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7DE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7D195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E51EB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C26E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262C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89553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87225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0D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1ED20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10BBE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687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A4F6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8C7BB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5A77C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1CEE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6EFC1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DA72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6AE8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5B6C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B54F77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7D77E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437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0BFEA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D9733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DE9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4244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83BC3E8" w14:textId="77777777" w:rsidR="00BE2572" w:rsidRPr="00B138F3" w:rsidRDefault="00BE2572" w:rsidP="00DE2AE3">
            <w:pPr>
              <w:widowControl w:val="0"/>
              <w:spacing w:after="120"/>
              <w:jc w:val="center"/>
              <w:rPr>
                <w:rFonts w:ascii="GHEA Grapalat" w:hAnsi="GHEA Grapalat"/>
                <w:sz w:val="18"/>
                <w:szCs w:val="18"/>
              </w:rPr>
            </w:pPr>
          </w:p>
        </w:tc>
      </w:tr>
    </w:tbl>
    <w:p w14:paraId="710B088B" w14:textId="77777777" w:rsidR="00BE2572" w:rsidRPr="00B138F3" w:rsidRDefault="00BE2572" w:rsidP="00BE2572">
      <w:pPr>
        <w:widowControl w:val="0"/>
        <w:spacing w:after="160"/>
        <w:ind w:left="567" w:right="565"/>
        <w:jc w:val="center"/>
        <w:rPr>
          <w:rFonts w:ascii="GHEA Grapalat" w:hAnsi="GHEA Grapalat"/>
          <w:b/>
        </w:rPr>
      </w:pPr>
    </w:p>
    <w:p w14:paraId="4F539E34" w14:textId="77777777" w:rsidR="00BE2572" w:rsidRPr="00B138F3" w:rsidRDefault="00BE2572" w:rsidP="00BE2572">
      <w:pPr>
        <w:widowControl w:val="0"/>
        <w:spacing w:after="160"/>
        <w:ind w:left="567" w:right="565"/>
        <w:jc w:val="center"/>
        <w:rPr>
          <w:rFonts w:ascii="GHEA Grapalat" w:hAnsi="GHEA Grapalat"/>
          <w:b/>
        </w:rPr>
      </w:pPr>
    </w:p>
    <w:p w14:paraId="55E90555" w14:textId="77777777" w:rsidR="00BE2572" w:rsidRPr="00B138F3" w:rsidRDefault="00BE2572" w:rsidP="00BE2572">
      <w:pPr>
        <w:widowControl w:val="0"/>
        <w:spacing w:after="160"/>
        <w:ind w:left="567" w:right="565"/>
        <w:jc w:val="center"/>
        <w:rPr>
          <w:rFonts w:ascii="GHEA Grapalat" w:hAnsi="GHEA Grapalat"/>
          <w:b/>
        </w:rPr>
      </w:pPr>
    </w:p>
    <w:p w14:paraId="677E82EA" w14:textId="77777777" w:rsidR="00BE2572" w:rsidRPr="00B138F3" w:rsidRDefault="00BE2572" w:rsidP="00BE2572">
      <w:pPr>
        <w:widowControl w:val="0"/>
        <w:spacing w:after="160"/>
        <w:ind w:left="567" w:right="565"/>
        <w:jc w:val="center"/>
        <w:rPr>
          <w:rFonts w:ascii="GHEA Grapalat" w:hAnsi="GHEA Grapalat"/>
          <w:b/>
        </w:rPr>
      </w:pPr>
    </w:p>
    <w:p w14:paraId="7B714091" w14:textId="77777777" w:rsidR="00BE2572" w:rsidRPr="00B138F3" w:rsidRDefault="00BE2572" w:rsidP="00BE2572">
      <w:pPr>
        <w:widowControl w:val="0"/>
        <w:spacing w:after="160"/>
        <w:ind w:left="567" w:right="565"/>
        <w:jc w:val="center"/>
        <w:rPr>
          <w:rFonts w:ascii="GHEA Grapalat" w:hAnsi="GHEA Grapalat"/>
          <w:b/>
        </w:rPr>
      </w:pPr>
    </w:p>
    <w:p w14:paraId="42C6FAA7" w14:textId="77777777" w:rsidR="00BE2572" w:rsidRPr="00B138F3" w:rsidRDefault="00BE2572" w:rsidP="00BE2572">
      <w:pPr>
        <w:widowControl w:val="0"/>
        <w:spacing w:after="160"/>
        <w:ind w:left="567" w:right="565"/>
        <w:jc w:val="center"/>
        <w:rPr>
          <w:rFonts w:ascii="GHEA Grapalat" w:hAnsi="GHEA Grapalat"/>
          <w:b/>
        </w:rPr>
      </w:pPr>
    </w:p>
    <w:p w14:paraId="668ABBCC" w14:textId="77777777" w:rsidR="00BE2572" w:rsidRPr="00B138F3" w:rsidRDefault="00BE2572" w:rsidP="00BE2572">
      <w:pPr>
        <w:widowControl w:val="0"/>
        <w:spacing w:after="160"/>
        <w:ind w:left="567" w:right="565"/>
        <w:jc w:val="center"/>
        <w:rPr>
          <w:rFonts w:ascii="GHEA Grapalat" w:hAnsi="GHEA Grapalat"/>
          <w:b/>
        </w:rPr>
      </w:pPr>
    </w:p>
    <w:p w14:paraId="735366DC" w14:textId="77777777" w:rsidR="00BE2572" w:rsidRPr="00B138F3" w:rsidRDefault="00BE2572" w:rsidP="00BE2572">
      <w:pPr>
        <w:widowControl w:val="0"/>
        <w:spacing w:after="160"/>
        <w:ind w:left="567" w:right="565"/>
        <w:jc w:val="center"/>
        <w:rPr>
          <w:rFonts w:ascii="GHEA Grapalat" w:hAnsi="GHEA Grapalat"/>
          <w:b/>
        </w:rPr>
      </w:pPr>
    </w:p>
    <w:p w14:paraId="619DF962" w14:textId="77777777" w:rsidR="00BE2572" w:rsidRPr="00B138F3" w:rsidRDefault="00BE2572" w:rsidP="00BE2572">
      <w:pPr>
        <w:widowControl w:val="0"/>
        <w:spacing w:after="160"/>
        <w:ind w:left="567" w:right="565"/>
        <w:jc w:val="center"/>
        <w:rPr>
          <w:rFonts w:ascii="GHEA Grapalat" w:hAnsi="GHEA Grapalat"/>
          <w:b/>
        </w:rPr>
      </w:pPr>
    </w:p>
    <w:p w14:paraId="0475215C" w14:textId="77777777" w:rsidR="00BE2572" w:rsidRPr="00B138F3" w:rsidRDefault="00BE2572" w:rsidP="00BE2572">
      <w:pPr>
        <w:widowControl w:val="0"/>
        <w:spacing w:after="160"/>
        <w:ind w:left="567" w:right="565"/>
        <w:jc w:val="center"/>
        <w:rPr>
          <w:rFonts w:ascii="GHEA Grapalat" w:hAnsi="GHEA Grapalat"/>
          <w:b/>
        </w:rPr>
      </w:pPr>
    </w:p>
    <w:p w14:paraId="1C8D8A76"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D0581A4"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574B7A4C" w14:textId="2546D7D5"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146552" w:rsidRPr="00146552">
        <w:rPr>
          <w:rFonts w:ascii="GHEA Grapalat" w:hAnsi="GHEA Grapalat"/>
          <w:b/>
          <w:sz w:val="24"/>
          <w:szCs w:val="24"/>
        </w:rPr>
        <w:t xml:space="preserve">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8"/>
        <w:t>*</w:t>
      </w:r>
    </w:p>
    <w:p w14:paraId="059F8A0F" w14:textId="77777777" w:rsidR="00A943A0" w:rsidRPr="00B138F3" w:rsidRDefault="00A943A0" w:rsidP="00A943A0">
      <w:pPr>
        <w:widowControl w:val="0"/>
        <w:spacing w:after="160"/>
        <w:ind w:left="567" w:right="565"/>
        <w:jc w:val="center"/>
        <w:rPr>
          <w:rFonts w:ascii="GHEA Grapalat" w:hAnsi="GHEA Grapalat"/>
          <w:b/>
        </w:rPr>
      </w:pPr>
    </w:p>
    <w:p w14:paraId="548009C2" w14:textId="77777777"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F034D0A"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4CAF523F" w14:textId="77777777" w:rsidR="00A943A0" w:rsidRPr="00B138F3" w:rsidRDefault="00A943A0" w:rsidP="00A943A0">
      <w:pPr>
        <w:widowControl w:val="0"/>
        <w:spacing w:after="160"/>
        <w:ind w:left="567" w:right="565"/>
        <w:jc w:val="center"/>
        <w:rPr>
          <w:rFonts w:ascii="GHEA Grapalat" w:hAnsi="GHEA Grapalat"/>
          <w:b/>
        </w:rPr>
      </w:pPr>
    </w:p>
    <w:p w14:paraId="7CF31E03" w14:textId="77777777"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15D36535" w14:textId="77777777"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69DE6F81" w14:textId="77777777"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14:paraId="15688C1F" w14:textId="77777777"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14:paraId="66D43616" w14:textId="77777777"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14:paraId="762BC600" w14:textId="77777777"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0857F04E" w14:textId="77777777"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14:paraId="30AA8F04"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A3D6C84"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178B22F"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14:paraId="4E5891AF"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6D9D3E5" w14:textId="77777777"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DA2D28E"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A746DAC"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FA04263" w14:textId="77777777"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ED3611">
        <w:rPr>
          <w:rFonts w:ascii="GHEA Grapalat" w:eastAsiaTheme="minorHAnsi" w:hAnsi="GHEA Grapalat" w:cstheme="minorBidi"/>
          <w:sz w:val="18"/>
          <w:szCs w:val="18"/>
        </w:rPr>
        <w:t>*</w:t>
      </w:r>
    </w:p>
    <w:p w14:paraId="721FC72C" w14:textId="77777777"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828E2E3" w14:textId="77777777"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394FAB3"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14:paraId="656295DE" w14:textId="77777777"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со дня вступления в силу договора N________________________ заключаемого  между  бенефициаром и</w:t>
      </w:r>
      <w:del w:id="15"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121C549F" w14:textId="77777777" w:rsidR="00A943A0" w:rsidRPr="00910F01" w:rsidRDefault="00AD57B3" w:rsidP="00A943A0">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3E70B9C" w14:textId="77777777"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14:paraId="31B55430" w14:textId="77777777" w:rsidR="00A943A0" w:rsidRPr="00910F01" w:rsidRDefault="00AD57B3"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 xml:space="preserve">и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146B7A3A" w14:textId="77777777"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14:paraId="7A3CACCD" w14:textId="77777777"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04BE3B59" w14:textId="77777777" w:rsidR="00C52A88"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10F77703" w14:textId="77777777" w:rsidR="00C52A88" w:rsidRDefault="00C52A88" w:rsidP="00C52A88">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09D71FB" w14:textId="77777777"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332A4D07" w14:textId="77777777"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D9CAC6"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6451357"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303C726" w14:textId="77777777"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2FBCEC7" w14:textId="77777777"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1387732"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E4176E7"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07B6F88"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852EA6">
        <w:fldChar w:fldCharType="begin"/>
      </w:r>
      <w:r w:rsidR="00852EA6">
        <w:instrText xml:space="preserve"> HYPERLINK "http://www.procurement.am" </w:instrText>
      </w:r>
      <w:r w:rsidR="00852EA6">
        <w:fldChar w:fldCharType="separate"/>
      </w:r>
      <w:r w:rsidRPr="00B138F3">
        <w:rPr>
          <w:rStyle w:val="Hyperlink"/>
          <w:rFonts w:ascii="GHEA Grapalat" w:hAnsi="GHEA Grapalat"/>
          <w:color w:val="auto"/>
          <w:sz w:val="20"/>
          <w:szCs w:val="20"/>
          <w:lang w:val="hy-AM"/>
        </w:rPr>
        <w:t>www.procurement.am</w:t>
      </w:r>
      <w:r w:rsidR="00852EA6">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7A72A445"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14F28A"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DA95B32"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C5672"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B2D1F9E"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D22BFD3"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2925C9CF"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14:paraId="29BBE0F8"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B24A9C" w14:textId="77777777"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E50534"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05A77B" w14:textId="77777777"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1F702CF" w14:textId="77777777"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6C3392F7" w14:textId="77777777"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119A10C9" w14:textId="77777777"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5E8296A8" w14:textId="77777777"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14:paraId="52DA883E"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4A98ADE"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741200C"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8772515" w14:textId="77777777"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DD65D5C" w14:textId="77777777"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33C87E3F" w14:textId="77777777" w:rsidR="001005B0" w:rsidRPr="00B138F3" w:rsidRDefault="001005B0" w:rsidP="00B46D58">
      <w:pPr>
        <w:widowControl w:val="0"/>
        <w:spacing w:after="160"/>
        <w:ind w:left="567" w:right="565"/>
        <w:jc w:val="center"/>
        <w:rPr>
          <w:rFonts w:ascii="GHEA Grapalat" w:hAnsi="GHEA Grapalat"/>
          <w:b/>
        </w:rPr>
      </w:pPr>
    </w:p>
    <w:p w14:paraId="2D9FF8FA" w14:textId="77777777" w:rsidR="001005B0" w:rsidRPr="00B138F3" w:rsidRDefault="001005B0" w:rsidP="00B46D58">
      <w:pPr>
        <w:widowControl w:val="0"/>
        <w:spacing w:after="160"/>
        <w:ind w:left="567" w:right="565"/>
        <w:jc w:val="center"/>
        <w:rPr>
          <w:rFonts w:ascii="GHEA Grapalat" w:hAnsi="GHEA Grapalat"/>
          <w:b/>
        </w:rPr>
      </w:pPr>
    </w:p>
    <w:p w14:paraId="6D1F4A3C" w14:textId="77777777" w:rsidR="00A943A0" w:rsidRDefault="00A943A0">
      <w:pPr>
        <w:rPr>
          <w:rFonts w:ascii="GHEA Grapalat" w:hAnsi="GHEA Grapalat"/>
          <w:b/>
        </w:rPr>
      </w:pPr>
      <w:r>
        <w:rPr>
          <w:rFonts w:ascii="GHEA Grapalat" w:hAnsi="GHEA Grapalat"/>
          <w:b/>
        </w:rPr>
        <w:br w:type="page"/>
      </w:r>
    </w:p>
    <w:p w14:paraId="646FE192"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32D8EF5" w14:textId="17C5CEFA" w:rsidR="00071D1C" w:rsidRPr="00341AE8"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341AE8" w:rsidRPr="00CD7165">
        <w:rPr>
          <w:rFonts w:ascii="GHEA Grapalat" w:hAnsi="GHEA Grapalat" w:cs="Sylfaen"/>
          <w:b/>
          <w:lang w:val="hy-AM"/>
        </w:rPr>
        <w:t>N8POL-GH</w:t>
      </w:r>
      <w:r w:rsidR="00341AE8">
        <w:rPr>
          <w:rFonts w:ascii="GHEA Grapalat" w:hAnsi="GHEA Grapalat" w:cs="Sylfaen"/>
          <w:b/>
          <w:lang w:val="en-US"/>
        </w:rPr>
        <w:t>AP</w:t>
      </w:r>
      <w:r w:rsidR="00341AE8" w:rsidRPr="00CD7165">
        <w:rPr>
          <w:rFonts w:ascii="GHEA Grapalat" w:hAnsi="GHEA Grapalat" w:cs="Sylfaen"/>
          <w:b/>
          <w:lang w:val="hy-AM"/>
        </w:rPr>
        <w:t>DzB 2</w:t>
      </w:r>
      <w:r w:rsidR="00341AE8">
        <w:rPr>
          <w:rFonts w:ascii="GHEA Grapalat" w:hAnsi="GHEA Grapalat" w:cs="Sylfaen"/>
          <w:b/>
        </w:rPr>
        <w:t>6</w:t>
      </w:r>
      <w:r w:rsidR="00341AE8" w:rsidRPr="00CD7165">
        <w:rPr>
          <w:rFonts w:ascii="GHEA Grapalat" w:hAnsi="GHEA Grapalat" w:cs="Sylfaen"/>
          <w:b/>
          <w:lang w:val="hy-AM"/>
        </w:rPr>
        <w:t>/</w:t>
      </w:r>
      <w:r w:rsidR="00341AE8" w:rsidRPr="00341AE8">
        <w:rPr>
          <w:rFonts w:ascii="GHEA Grapalat" w:hAnsi="GHEA Grapalat" w:cs="Sylfaen"/>
          <w:b/>
        </w:rPr>
        <w:t>3</w:t>
      </w:r>
    </w:p>
    <w:p w14:paraId="75D21C93" w14:textId="77777777" w:rsidR="008D352C" w:rsidRPr="00B138F3" w:rsidRDefault="008D352C" w:rsidP="00B46D58">
      <w:pPr>
        <w:widowControl w:val="0"/>
        <w:spacing w:after="160"/>
        <w:ind w:left="-142" w:firstLine="142"/>
        <w:jc w:val="center"/>
        <w:rPr>
          <w:rFonts w:ascii="GHEA Grapalat" w:hAnsi="GHEA Grapalat"/>
          <w:i/>
        </w:rPr>
      </w:pPr>
    </w:p>
    <w:p w14:paraId="189F2FD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DFBD986"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31D4B1E9"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7BA1561"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F2CBD90" w14:textId="77777777" w:rsidTr="00F15CED">
        <w:tc>
          <w:tcPr>
            <w:tcW w:w="4643" w:type="dxa"/>
          </w:tcPr>
          <w:p w14:paraId="48D30CFE"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63A6558C"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7271381E"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7C82CC0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0D96555" w14:textId="77777777" w:rsidR="00071D1C" w:rsidRPr="00B138F3" w:rsidRDefault="00071D1C" w:rsidP="00B46D58">
      <w:pPr>
        <w:widowControl w:val="0"/>
        <w:spacing w:after="160"/>
        <w:ind w:firstLine="709"/>
        <w:jc w:val="both"/>
        <w:rPr>
          <w:rFonts w:ascii="GHEA Grapalat" w:hAnsi="GHEA Grapalat"/>
          <w:b/>
        </w:rPr>
      </w:pPr>
    </w:p>
    <w:p w14:paraId="6F114A6A"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0560AADD"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887988E" w14:textId="77777777" w:rsidR="00071D1C" w:rsidRPr="00B138F3" w:rsidRDefault="00071D1C" w:rsidP="00B46D58">
      <w:pPr>
        <w:widowControl w:val="0"/>
        <w:spacing w:after="160"/>
        <w:ind w:firstLine="709"/>
        <w:jc w:val="both"/>
        <w:rPr>
          <w:rFonts w:ascii="GHEA Grapalat" w:hAnsi="GHEA Grapalat" w:cs="Times Armenian"/>
        </w:rPr>
      </w:pPr>
    </w:p>
    <w:p w14:paraId="34F4693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1F7600F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D1083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4D8D3D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E7DAE8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769DF02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14:paraId="2413B47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22FFAD2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5A161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5B1F3F3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8C8CBD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2A40CD0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3072C5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53BC29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A415C9"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1E4831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68585E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B6F07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4D8CDF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05DAF2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1514821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ED09FC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48E57D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3CC45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89449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318883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F2E13B2"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5B6879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67C129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70E295F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FA0979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EE3B0B5"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4FFEBC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7A836C63"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EE2199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2FC60A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71442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2F4A064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5E05AB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4B05E94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3CD393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1BD04FA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18BB14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71D9A56"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5B6940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859D8F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9E632D5"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F38F5D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14:paraId="673AFDA2"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5D211E38"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5A913989"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10592BE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47F58B9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31F9F24F"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14:paraId="5CD1863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6D1774D9"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37EAACDB"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40F6297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EA2C21B"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4FD5EE7"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72E7646"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C7C114E"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EB0A7D0" w14:textId="77777777" w:rsidR="00BE5F44" w:rsidRDefault="00BE5F44" w:rsidP="00B46D58">
      <w:pPr>
        <w:widowControl w:val="0"/>
        <w:tabs>
          <w:tab w:val="left" w:pos="1134"/>
        </w:tabs>
        <w:spacing w:after="160"/>
        <w:ind w:firstLine="567"/>
        <w:jc w:val="both"/>
        <w:rPr>
          <w:rFonts w:ascii="GHEA Grapalat" w:hAnsi="GHEA Grapalat"/>
        </w:rPr>
      </w:pPr>
    </w:p>
    <w:p w14:paraId="3A22C588"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6300CC9E"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0B6BDEA"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DA07ECA"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12D01D8"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6AC9C0C"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w:t>
      </w:r>
      <w:r w:rsidRPr="00B138F3">
        <w:rPr>
          <w:rFonts w:ascii="GHEA Grapalat" w:hAnsi="GHEA Grapalat"/>
        </w:rPr>
        <w:lastRenderedPageBreak/>
        <w:t xml:space="preserve">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56EB7DB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3435510"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69231064" w14:textId="77777777" w:rsidR="00D52566" w:rsidRPr="00B138F3" w:rsidRDefault="00D52566" w:rsidP="00B46D58">
      <w:pPr>
        <w:rPr>
          <w:rFonts w:ascii="GHEA Grapalat" w:hAnsi="GHEA Grapalat"/>
          <w:lang w:val="hy-AM"/>
        </w:rPr>
      </w:pPr>
    </w:p>
    <w:p w14:paraId="0138B468"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76DB8B8"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7545ADD" w14:textId="77777777" w:rsidR="0094684E" w:rsidRPr="00B138F3" w:rsidRDefault="0094684E" w:rsidP="00B46D58">
      <w:pPr>
        <w:widowControl w:val="0"/>
        <w:spacing w:after="160"/>
        <w:jc w:val="center"/>
        <w:rPr>
          <w:rFonts w:ascii="GHEA Grapalat" w:hAnsi="GHEA Grapalat"/>
          <w:lang w:val="hy-AM"/>
        </w:rPr>
      </w:pPr>
    </w:p>
    <w:p w14:paraId="0A2EA49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A6CA8DE"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972416"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14:paraId="42505F3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061D1AB"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B138F3">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3B55D4B"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3FC8EDB9"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1A54A621"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C76044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8DD0F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599537D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C8B22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34"/>
        <w:t>22</w:t>
      </w:r>
    </w:p>
    <w:p w14:paraId="10B1668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14:paraId="00B6493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C23A17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DF62D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84D6884" w14:textId="77777777" w:rsidR="00071D1C" w:rsidRDefault="00071D1C" w:rsidP="00B46D58">
      <w:pPr>
        <w:widowControl w:val="0"/>
        <w:tabs>
          <w:tab w:val="left" w:pos="1276"/>
        </w:tabs>
        <w:spacing w:after="160"/>
        <w:ind w:firstLine="567"/>
        <w:jc w:val="both"/>
        <w:rPr>
          <w:ins w:id="17"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2CAF745C"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lastRenderedPageBreak/>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620FB02E"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EE6CE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79A112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C90F974" w14:textId="77777777" w:rsidR="00BD0785" w:rsidRDefault="00071D1C" w:rsidP="00932431">
      <w:pPr>
        <w:widowControl w:val="0"/>
        <w:tabs>
          <w:tab w:val="left" w:pos="1276"/>
        </w:tabs>
        <w:spacing w:after="160"/>
        <w:ind w:firstLine="567"/>
        <w:jc w:val="both"/>
        <w:rPr>
          <w:ins w:id="18"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0BED3BF" w14:textId="77777777" w:rsidR="00BD0785" w:rsidRDefault="00BD0785" w:rsidP="007E536D">
      <w:pPr>
        <w:widowControl w:val="0"/>
        <w:tabs>
          <w:tab w:val="left" w:pos="1276"/>
        </w:tabs>
        <w:spacing w:after="160"/>
        <w:ind w:firstLine="567"/>
        <w:jc w:val="both"/>
        <w:rPr>
          <w:ins w:id="19"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20" w:author="Inesa Kocharyan" w:date="2025-02-19T10:34:00Z">
        <w:r>
          <w:rPr>
            <w:rFonts w:ascii="GHEA Grapalat" w:hAnsi="GHEA Grapalat"/>
          </w:rPr>
          <w:br w:type="page"/>
        </w:r>
      </w:ins>
    </w:p>
    <w:p w14:paraId="13CE22ED"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14:paraId="661E9E1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1F4095D8" w14:textId="77777777" w:rsidTr="0016519F">
        <w:tc>
          <w:tcPr>
            <w:tcW w:w="4536" w:type="dxa"/>
          </w:tcPr>
          <w:p w14:paraId="3FA3907A"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0EA740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3D723D55"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2A7CB5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A305EEF" w14:textId="77777777" w:rsidR="00071D1C" w:rsidRPr="00B138F3" w:rsidRDefault="00071D1C" w:rsidP="00B46D58">
            <w:pPr>
              <w:widowControl w:val="0"/>
              <w:spacing w:after="160"/>
              <w:jc w:val="center"/>
              <w:rPr>
                <w:rFonts w:ascii="GHEA Grapalat" w:hAnsi="GHEA Grapalat"/>
              </w:rPr>
            </w:pPr>
          </w:p>
        </w:tc>
        <w:tc>
          <w:tcPr>
            <w:tcW w:w="4343" w:type="dxa"/>
          </w:tcPr>
          <w:p w14:paraId="0CB6D59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D2D92E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38693123"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68ECC4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BC13A37" w14:textId="77777777" w:rsidR="00382B60" w:rsidRDefault="00382B60" w:rsidP="00B46D58">
      <w:pPr>
        <w:widowControl w:val="0"/>
        <w:spacing w:after="160"/>
        <w:ind w:firstLine="567"/>
        <w:jc w:val="both"/>
        <w:rPr>
          <w:rFonts w:ascii="GHEA Grapalat" w:hAnsi="GHEA Grapalat"/>
          <w:i/>
          <w:lang w:val="hy-AM"/>
        </w:rPr>
      </w:pPr>
    </w:p>
    <w:p w14:paraId="0EE3130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85E5647" w14:textId="77777777" w:rsidR="00071D1C" w:rsidRPr="00B138F3" w:rsidRDefault="00DA240A" w:rsidP="00B46D58">
      <w:pPr>
        <w:widowControl w:val="0"/>
        <w:spacing w:after="160"/>
        <w:rPr>
          <w:rFonts w:ascii="GHEA Grapalat" w:hAnsi="GHEA Grapalat"/>
        </w:rPr>
      </w:pPr>
      <w:r>
        <w:rPr>
          <w:rFonts w:ascii="GHEA Grapalat" w:hAnsi="GHEA Grapalat"/>
        </w:rPr>
        <w:t>-----------------------</w:t>
      </w:r>
    </w:p>
    <w:p w14:paraId="1620ADFF"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7EBFDF0F" w14:textId="77777777"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1DD30F8" w14:textId="77777777"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3DAC70F0" w14:textId="77777777" w:rsidR="00071D1C" w:rsidRPr="00FB29E1" w:rsidRDefault="00071D1C" w:rsidP="00B46D58">
      <w:pPr>
        <w:widowControl w:val="0"/>
        <w:spacing w:after="160"/>
        <w:jc w:val="right"/>
        <w:rPr>
          <w:rFonts w:ascii="GHEA Grapalat" w:hAnsi="GHEA Grapalat"/>
          <w:lang w:val="hy-AM"/>
          <w:rPrChange w:id="21" w:author="Inesa Kocharyan" w:date="2025-02-19T10:34:00Z">
            <w:rPr>
              <w:rFonts w:ascii="GHEA Grapalat" w:hAnsi="GHEA Grapalat"/>
            </w:rPr>
          </w:rPrChange>
        </w:rPr>
        <w:sectPr w:rsidR="00071D1C" w:rsidRPr="00FB29E1" w:rsidSect="000811C1">
          <w:footerReference w:type="default" r:id="rId9"/>
          <w:footnotePr>
            <w:pos w:val="beneathText"/>
          </w:footnotePr>
          <w:pgSz w:w="11906" w:h="16838" w:code="9"/>
          <w:pgMar w:top="993" w:right="1418" w:bottom="1418" w:left="1418" w:header="561" w:footer="561" w:gutter="0"/>
          <w:cols w:space="720"/>
          <w:docGrid w:linePitch="326"/>
        </w:sectPr>
      </w:pPr>
    </w:p>
    <w:p w14:paraId="1B756EAC"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03237AE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32EAF2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6"/>
        <w:t>*</w:t>
      </w:r>
    </w:p>
    <w:p w14:paraId="3102771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08"/>
        <w:gridCol w:w="1418"/>
        <w:gridCol w:w="1134"/>
        <w:gridCol w:w="3906"/>
        <w:gridCol w:w="1085"/>
        <w:gridCol w:w="1559"/>
        <w:gridCol w:w="1134"/>
        <w:gridCol w:w="850"/>
        <w:gridCol w:w="709"/>
        <w:gridCol w:w="1158"/>
        <w:gridCol w:w="947"/>
      </w:tblGrid>
      <w:tr w:rsidR="00B138F3" w:rsidRPr="00B138F3" w14:paraId="473BCEB3" w14:textId="77777777" w:rsidTr="00317BD2">
        <w:trPr>
          <w:jc w:val="center"/>
        </w:trPr>
        <w:tc>
          <w:tcPr>
            <w:tcW w:w="16350" w:type="dxa"/>
            <w:gridSpan w:val="12"/>
          </w:tcPr>
          <w:p w14:paraId="469E700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E95EEFE" w14:textId="77777777" w:rsidTr="00CE3D0B">
        <w:trPr>
          <w:trHeight w:val="219"/>
          <w:jc w:val="center"/>
        </w:trPr>
        <w:tc>
          <w:tcPr>
            <w:tcW w:w="1242" w:type="dxa"/>
            <w:vMerge w:val="restart"/>
            <w:vAlign w:val="center"/>
          </w:tcPr>
          <w:p w14:paraId="5C7577E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08" w:type="dxa"/>
            <w:vMerge w:val="restart"/>
            <w:vAlign w:val="center"/>
          </w:tcPr>
          <w:p w14:paraId="2186A33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14:paraId="452FCF2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34" w:type="dxa"/>
            <w:vMerge w:val="restart"/>
            <w:vAlign w:val="center"/>
          </w:tcPr>
          <w:p w14:paraId="562A7C5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7"/>
              <w:t>**</w:t>
            </w:r>
          </w:p>
        </w:tc>
        <w:tc>
          <w:tcPr>
            <w:tcW w:w="3906" w:type="dxa"/>
            <w:vMerge w:val="restart"/>
            <w:vAlign w:val="center"/>
          </w:tcPr>
          <w:p w14:paraId="36F0A41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48D2FC30"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121995F"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105CCD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690538F"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9E26DA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2D00D5B3" w14:textId="77777777" w:rsidTr="00CE3D0B">
        <w:trPr>
          <w:trHeight w:val="445"/>
          <w:jc w:val="center"/>
        </w:trPr>
        <w:tc>
          <w:tcPr>
            <w:tcW w:w="1242" w:type="dxa"/>
            <w:vMerge/>
            <w:vAlign w:val="center"/>
          </w:tcPr>
          <w:p w14:paraId="38FE771E" w14:textId="77777777" w:rsidR="00071D1C" w:rsidRPr="00B138F3" w:rsidRDefault="00071D1C" w:rsidP="00B46D58">
            <w:pPr>
              <w:widowControl w:val="0"/>
              <w:jc w:val="center"/>
              <w:rPr>
                <w:rFonts w:ascii="GHEA Grapalat" w:hAnsi="GHEA Grapalat"/>
                <w:sz w:val="16"/>
                <w:szCs w:val="16"/>
              </w:rPr>
            </w:pPr>
          </w:p>
        </w:tc>
        <w:tc>
          <w:tcPr>
            <w:tcW w:w="1208" w:type="dxa"/>
            <w:vMerge/>
            <w:vAlign w:val="center"/>
          </w:tcPr>
          <w:p w14:paraId="152C8282" w14:textId="77777777" w:rsidR="00071D1C" w:rsidRPr="00B138F3" w:rsidRDefault="00071D1C" w:rsidP="00B46D58">
            <w:pPr>
              <w:widowControl w:val="0"/>
              <w:jc w:val="center"/>
              <w:rPr>
                <w:rFonts w:ascii="GHEA Grapalat" w:hAnsi="GHEA Grapalat"/>
                <w:sz w:val="16"/>
                <w:szCs w:val="16"/>
              </w:rPr>
            </w:pPr>
          </w:p>
        </w:tc>
        <w:tc>
          <w:tcPr>
            <w:tcW w:w="1418" w:type="dxa"/>
            <w:vMerge/>
            <w:vAlign w:val="center"/>
          </w:tcPr>
          <w:p w14:paraId="67976913"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36A6F26B" w14:textId="77777777" w:rsidR="00071D1C" w:rsidRPr="00B138F3" w:rsidRDefault="00071D1C" w:rsidP="00B46D58">
            <w:pPr>
              <w:widowControl w:val="0"/>
              <w:jc w:val="center"/>
              <w:rPr>
                <w:rFonts w:ascii="GHEA Grapalat" w:hAnsi="GHEA Grapalat"/>
                <w:sz w:val="16"/>
                <w:szCs w:val="16"/>
              </w:rPr>
            </w:pPr>
          </w:p>
        </w:tc>
        <w:tc>
          <w:tcPr>
            <w:tcW w:w="3906" w:type="dxa"/>
            <w:vMerge/>
            <w:vAlign w:val="center"/>
          </w:tcPr>
          <w:p w14:paraId="3DAEB7A8"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72C87820"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0FB56A80"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3DC3622E"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0B9A4299"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37F9B0C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00FFFA9F"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773E52F1"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8"/>
              <w:t>***</w:t>
            </w:r>
          </w:p>
        </w:tc>
      </w:tr>
      <w:tr w:rsidR="00B23DEF" w:rsidRPr="00B138F3" w14:paraId="7CEC559C" w14:textId="77777777" w:rsidTr="00CC6AAC">
        <w:trPr>
          <w:trHeight w:val="246"/>
          <w:jc w:val="center"/>
        </w:trPr>
        <w:tc>
          <w:tcPr>
            <w:tcW w:w="1242" w:type="dxa"/>
            <w:vAlign w:val="center"/>
          </w:tcPr>
          <w:p w14:paraId="1412F37F" w14:textId="1755C5ED" w:rsidR="00B23DEF" w:rsidRPr="00B138F3" w:rsidRDefault="00B23DEF" w:rsidP="00D37BA6">
            <w:pPr>
              <w:widowControl w:val="0"/>
              <w:jc w:val="center"/>
              <w:rPr>
                <w:rFonts w:ascii="GHEA Grapalat" w:hAnsi="GHEA Grapalat"/>
                <w:sz w:val="16"/>
                <w:szCs w:val="16"/>
              </w:rPr>
            </w:pPr>
            <w:bookmarkStart w:id="22" w:name="_GoBack" w:colFirst="0" w:colLast="0"/>
            <w:r w:rsidRPr="006662B4">
              <w:rPr>
                <w:rFonts w:ascii="GHEA Grapalat" w:hAnsi="GHEA Grapalat"/>
              </w:rPr>
              <w:t>1</w:t>
            </w:r>
          </w:p>
        </w:tc>
        <w:tc>
          <w:tcPr>
            <w:tcW w:w="1208" w:type="dxa"/>
            <w:vAlign w:val="center"/>
          </w:tcPr>
          <w:p w14:paraId="3613FCD8" w14:textId="23A75FC0" w:rsidR="00B23DEF" w:rsidRPr="00B138F3" w:rsidRDefault="00B23DEF" w:rsidP="00D37BA6">
            <w:pPr>
              <w:widowControl w:val="0"/>
              <w:jc w:val="center"/>
              <w:rPr>
                <w:rFonts w:ascii="GHEA Grapalat" w:hAnsi="GHEA Grapalat"/>
                <w:sz w:val="16"/>
                <w:szCs w:val="16"/>
              </w:rPr>
            </w:pPr>
            <w:r>
              <w:rPr>
                <w:rFonts w:ascii="GHEA Grapalat" w:hAnsi="GHEA Grapalat" w:cs="Open Sans"/>
                <w:spacing w:val="-5"/>
                <w:kern w:val="36"/>
                <w:sz w:val="20"/>
                <w:szCs w:val="20"/>
              </w:rPr>
              <w:t>33691159/1</w:t>
            </w:r>
          </w:p>
        </w:tc>
        <w:tc>
          <w:tcPr>
            <w:tcW w:w="1418" w:type="dxa"/>
            <w:vAlign w:val="center"/>
          </w:tcPr>
          <w:p w14:paraId="37D7BCAA" w14:textId="23F2B48C" w:rsidR="00B23DEF" w:rsidRPr="00B138F3" w:rsidRDefault="00B23DEF" w:rsidP="00D37BA6">
            <w:pPr>
              <w:widowControl w:val="0"/>
              <w:jc w:val="center"/>
              <w:rPr>
                <w:rFonts w:ascii="GHEA Grapalat" w:hAnsi="GHEA Grapalat"/>
                <w:sz w:val="16"/>
                <w:szCs w:val="16"/>
              </w:rPr>
            </w:pPr>
            <w:r w:rsidRPr="00852EA6">
              <w:rPr>
                <w:rFonts w:ascii="GHEA Grapalat" w:hAnsi="GHEA Grapalat" w:cs="Calibri"/>
                <w:color w:val="000000"/>
              </w:rPr>
              <w:t>Раствор для разбавления</w:t>
            </w:r>
          </w:p>
        </w:tc>
        <w:tc>
          <w:tcPr>
            <w:tcW w:w="1134" w:type="dxa"/>
          </w:tcPr>
          <w:p w14:paraId="6A6DA98F"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0C0ED10F" w14:textId="24DEB9FB" w:rsidR="00B23DEF" w:rsidRPr="00B138F3" w:rsidRDefault="00B23DEF" w:rsidP="00D37BA6">
            <w:pPr>
              <w:widowControl w:val="0"/>
              <w:jc w:val="center"/>
              <w:rPr>
                <w:rFonts w:ascii="GHEA Grapalat" w:hAnsi="GHEA Grapalat"/>
                <w:sz w:val="16"/>
                <w:szCs w:val="16"/>
              </w:rPr>
            </w:pPr>
            <w:r w:rsidRPr="005876A2">
              <w:rPr>
                <w:rFonts w:ascii="GHEA Grapalat" w:hAnsi="GHEA Grapalat" w:cs="Calibri"/>
                <w:color w:val="000000"/>
                <w:sz w:val="20"/>
                <w:szCs w:val="20"/>
                <w:lang w:val="hy-AM"/>
              </w:rPr>
              <w:t xml:space="preserve">Նոսրացնող լուծույթ նախատեսված MINDRAY BC 700 ավտոմատարյունաբանական վերլուծիչի համար։ Ֆորմատ 20 լիտր։ /օրիգինալ MINDRAY ընկերության </w:t>
            </w:r>
            <w:r w:rsidRPr="005876A2">
              <w:rPr>
                <w:rFonts w:ascii="GHEA Grapalat" w:hAnsi="GHEA Grapalat" w:cs="Calibri"/>
                <w:color w:val="000000"/>
                <w:sz w:val="20"/>
                <w:szCs w:val="20"/>
                <w:lang w:val="hy-AM"/>
              </w:rPr>
              <w:lastRenderedPageBreak/>
              <w:t>արտադրության, տվյալ կետը դիտարկվում է սարքավորման անխափանաշխատանքիհամար։</w:t>
            </w:r>
            <w:r>
              <w:rPr>
                <w:rFonts w:ascii="GHEA Grapalat" w:hAnsi="GHEA Grapalat" w:cs="Calibri"/>
                <w:color w:val="000000"/>
                <w:sz w:val="20"/>
                <w:szCs w:val="20"/>
              </w:rPr>
              <w:t>/</w:t>
            </w:r>
          </w:p>
        </w:tc>
        <w:tc>
          <w:tcPr>
            <w:tcW w:w="1085" w:type="dxa"/>
            <w:vAlign w:val="center"/>
          </w:tcPr>
          <w:p w14:paraId="2F76D476" w14:textId="60172FA8"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lastRenderedPageBreak/>
              <w:t>լիտր</w:t>
            </w:r>
          </w:p>
        </w:tc>
        <w:tc>
          <w:tcPr>
            <w:tcW w:w="1559" w:type="dxa"/>
          </w:tcPr>
          <w:p w14:paraId="7CC18C8E" w14:textId="77777777" w:rsidR="00B23DEF" w:rsidRPr="00B138F3" w:rsidRDefault="00B23DEF" w:rsidP="00D37BA6">
            <w:pPr>
              <w:widowControl w:val="0"/>
              <w:jc w:val="center"/>
              <w:rPr>
                <w:rFonts w:ascii="GHEA Grapalat" w:hAnsi="GHEA Grapalat"/>
                <w:sz w:val="16"/>
                <w:szCs w:val="16"/>
              </w:rPr>
            </w:pPr>
          </w:p>
        </w:tc>
        <w:tc>
          <w:tcPr>
            <w:tcW w:w="1134" w:type="dxa"/>
          </w:tcPr>
          <w:p w14:paraId="283A0DB0" w14:textId="77777777" w:rsidR="00B23DEF" w:rsidRPr="00B138F3" w:rsidRDefault="00B23DEF" w:rsidP="00D37BA6">
            <w:pPr>
              <w:widowControl w:val="0"/>
              <w:jc w:val="center"/>
              <w:rPr>
                <w:rFonts w:ascii="GHEA Grapalat" w:hAnsi="GHEA Grapalat"/>
                <w:sz w:val="16"/>
                <w:szCs w:val="16"/>
              </w:rPr>
            </w:pPr>
          </w:p>
        </w:tc>
        <w:tc>
          <w:tcPr>
            <w:tcW w:w="850" w:type="dxa"/>
            <w:vAlign w:val="center"/>
          </w:tcPr>
          <w:p w14:paraId="562BD434" w14:textId="3E44EC1F"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600</w:t>
            </w:r>
          </w:p>
        </w:tc>
        <w:tc>
          <w:tcPr>
            <w:tcW w:w="709" w:type="dxa"/>
          </w:tcPr>
          <w:p w14:paraId="6A78C2BA" w14:textId="65C14D8B" w:rsidR="00B23DEF" w:rsidRPr="00B138F3" w:rsidRDefault="00B23DEF" w:rsidP="00D37BA6">
            <w:pPr>
              <w:widowControl w:val="0"/>
              <w:jc w:val="center"/>
              <w:rPr>
                <w:rFonts w:ascii="GHEA Grapalat" w:hAnsi="GHEA Grapalat"/>
                <w:sz w:val="16"/>
                <w:szCs w:val="16"/>
              </w:rPr>
            </w:pPr>
            <w:r w:rsidRPr="009F6F1B">
              <w:rPr>
                <w:rFonts w:ascii="GHEA Grapalat" w:hAnsi="GHEA Grapalat"/>
                <w:sz w:val="10"/>
                <w:szCs w:val="10"/>
              </w:rPr>
              <w:t>Ք. Երևան, Բաղրամյան 51/2</w:t>
            </w:r>
          </w:p>
        </w:tc>
        <w:tc>
          <w:tcPr>
            <w:tcW w:w="1158" w:type="dxa"/>
            <w:vAlign w:val="center"/>
          </w:tcPr>
          <w:p w14:paraId="35D352BB" w14:textId="071B39A3"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600</w:t>
            </w:r>
          </w:p>
        </w:tc>
        <w:tc>
          <w:tcPr>
            <w:tcW w:w="947" w:type="dxa"/>
          </w:tcPr>
          <w:p w14:paraId="2FF26C4D"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7199EC3" w14:textId="3A7EDD09" w:rsidR="00B23DEF" w:rsidRPr="00B138F3" w:rsidRDefault="00B23DEF" w:rsidP="00D37BA6">
            <w:pPr>
              <w:widowControl w:val="0"/>
              <w:jc w:val="center"/>
              <w:rPr>
                <w:rFonts w:ascii="GHEA Grapalat" w:hAnsi="GHEA Grapalat"/>
                <w:sz w:val="16"/>
                <w:szCs w:val="16"/>
              </w:rPr>
            </w:pPr>
          </w:p>
        </w:tc>
      </w:tr>
      <w:bookmarkEnd w:id="22"/>
      <w:tr w:rsidR="00B23DEF" w:rsidRPr="00B138F3" w14:paraId="7B94DEBB" w14:textId="77777777" w:rsidTr="00CC6AAC">
        <w:trPr>
          <w:trHeight w:val="246"/>
          <w:jc w:val="center"/>
        </w:trPr>
        <w:tc>
          <w:tcPr>
            <w:tcW w:w="1242" w:type="dxa"/>
            <w:vAlign w:val="center"/>
          </w:tcPr>
          <w:p w14:paraId="22B7F3D2" w14:textId="47A45284" w:rsidR="00B23DEF" w:rsidRPr="00B138F3" w:rsidRDefault="00B23DEF" w:rsidP="00D37BA6">
            <w:pPr>
              <w:widowControl w:val="0"/>
              <w:jc w:val="center"/>
              <w:rPr>
                <w:rFonts w:ascii="GHEA Grapalat" w:hAnsi="GHEA Grapalat"/>
                <w:sz w:val="16"/>
                <w:szCs w:val="16"/>
              </w:rPr>
            </w:pPr>
            <w:r w:rsidRPr="006662B4">
              <w:rPr>
                <w:rFonts w:ascii="GHEA Grapalat" w:hAnsi="GHEA Grapalat"/>
              </w:rPr>
              <w:lastRenderedPageBreak/>
              <w:t>2</w:t>
            </w:r>
          </w:p>
        </w:tc>
        <w:tc>
          <w:tcPr>
            <w:tcW w:w="1208" w:type="dxa"/>
            <w:vAlign w:val="center"/>
          </w:tcPr>
          <w:p w14:paraId="0611831A" w14:textId="730F0416" w:rsidR="00B23DEF" w:rsidRPr="00B138F3" w:rsidRDefault="00B23DEF" w:rsidP="00D37BA6">
            <w:pPr>
              <w:widowControl w:val="0"/>
              <w:jc w:val="center"/>
              <w:rPr>
                <w:rFonts w:ascii="GHEA Grapalat" w:hAnsi="GHEA Grapalat"/>
                <w:sz w:val="16"/>
                <w:szCs w:val="16"/>
              </w:rPr>
            </w:pPr>
            <w:r>
              <w:rPr>
                <w:rFonts w:ascii="GHEA Grapalat" w:hAnsi="GHEA Grapalat" w:cs="Open Sans"/>
                <w:spacing w:val="-5"/>
                <w:kern w:val="36"/>
                <w:sz w:val="20"/>
                <w:szCs w:val="20"/>
              </w:rPr>
              <w:t>33691159/2</w:t>
            </w:r>
          </w:p>
        </w:tc>
        <w:tc>
          <w:tcPr>
            <w:tcW w:w="1418" w:type="dxa"/>
            <w:vAlign w:val="center"/>
          </w:tcPr>
          <w:p w14:paraId="68DF3EAE" w14:textId="2BF06FA8" w:rsidR="00B23DEF" w:rsidRPr="00377A64" w:rsidRDefault="00B23DEF" w:rsidP="00D37BA6">
            <w:pPr>
              <w:widowControl w:val="0"/>
              <w:jc w:val="center"/>
              <w:rPr>
                <w:rFonts w:ascii="GHEA Grapalat" w:hAnsi="GHEA Grapalat"/>
                <w:sz w:val="16"/>
                <w:szCs w:val="16"/>
              </w:rPr>
            </w:pPr>
            <w:r w:rsidRPr="00852EA6">
              <w:rPr>
                <w:rFonts w:ascii="GHEA Grapalat" w:hAnsi="GHEA Grapalat" w:cs="Calibri"/>
                <w:color w:val="000000"/>
              </w:rPr>
              <w:t>Раствор для лизиса LD</w:t>
            </w:r>
          </w:p>
        </w:tc>
        <w:tc>
          <w:tcPr>
            <w:tcW w:w="1134" w:type="dxa"/>
            <w:vAlign w:val="center"/>
          </w:tcPr>
          <w:p w14:paraId="577488EE" w14:textId="77777777" w:rsidR="00B23DEF" w:rsidRPr="00377A64" w:rsidRDefault="00B23DEF" w:rsidP="00D37BA6">
            <w:pPr>
              <w:widowControl w:val="0"/>
              <w:jc w:val="center"/>
              <w:rPr>
                <w:rFonts w:ascii="GHEA Grapalat" w:hAnsi="GHEA Grapalat"/>
                <w:sz w:val="16"/>
                <w:szCs w:val="16"/>
              </w:rPr>
            </w:pPr>
          </w:p>
        </w:tc>
        <w:tc>
          <w:tcPr>
            <w:tcW w:w="3906" w:type="dxa"/>
            <w:vAlign w:val="center"/>
          </w:tcPr>
          <w:p w14:paraId="2CB5E5A2" w14:textId="02318B23"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LD Լիզացնող լուծույթ նախատեսված MINDRAY BC 700 ավտոմատարյունաբանական վերլուծիչի համար։ Ֆորմատ 1լիտր /օրիգինալ MINDRAY ընկերության արտադրության, տվյալ կետը դիտարկվում է սարքավորման անխափանաշխատանքիհամար։/</w:t>
            </w:r>
          </w:p>
        </w:tc>
        <w:tc>
          <w:tcPr>
            <w:tcW w:w="1085" w:type="dxa"/>
            <w:vAlign w:val="center"/>
          </w:tcPr>
          <w:p w14:paraId="59374327" w14:textId="1A0D6D5E"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լիտր</w:t>
            </w:r>
          </w:p>
        </w:tc>
        <w:tc>
          <w:tcPr>
            <w:tcW w:w="1559" w:type="dxa"/>
          </w:tcPr>
          <w:p w14:paraId="38181E10" w14:textId="77777777" w:rsidR="00B23DEF" w:rsidRPr="00B138F3" w:rsidRDefault="00B23DEF" w:rsidP="00D37BA6">
            <w:pPr>
              <w:widowControl w:val="0"/>
              <w:jc w:val="center"/>
              <w:rPr>
                <w:rFonts w:ascii="GHEA Grapalat" w:hAnsi="GHEA Grapalat"/>
                <w:sz w:val="16"/>
                <w:szCs w:val="16"/>
              </w:rPr>
            </w:pPr>
          </w:p>
        </w:tc>
        <w:tc>
          <w:tcPr>
            <w:tcW w:w="1134" w:type="dxa"/>
          </w:tcPr>
          <w:p w14:paraId="10461F10" w14:textId="77777777" w:rsidR="00B23DEF" w:rsidRPr="00B138F3" w:rsidRDefault="00B23DEF" w:rsidP="00D37BA6">
            <w:pPr>
              <w:widowControl w:val="0"/>
              <w:jc w:val="center"/>
              <w:rPr>
                <w:rFonts w:ascii="GHEA Grapalat" w:hAnsi="GHEA Grapalat"/>
                <w:sz w:val="16"/>
                <w:szCs w:val="16"/>
              </w:rPr>
            </w:pPr>
          </w:p>
        </w:tc>
        <w:tc>
          <w:tcPr>
            <w:tcW w:w="850" w:type="dxa"/>
            <w:vAlign w:val="center"/>
          </w:tcPr>
          <w:p w14:paraId="6D2254B8" w14:textId="222EBDF7"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30</w:t>
            </w:r>
          </w:p>
        </w:tc>
        <w:tc>
          <w:tcPr>
            <w:tcW w:w="709" w:type="dxa"/>
          </w:tcPr>
          <w:p w14:paraId="5919019E" w14:textId="3DB9A72D" w:rsidR="00B23DEF" w:rsidRPr="00B138F3"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2F5FDE18" w14:textId="7BE2424F"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30</w:t>
            </w:r>
          </w:p>
        </w:tc>
        <w:tc>
          <w:tcPr>
            <w:tcW w:w="947" w:type="dxa"/>
          </w:tcPr>
          <w:p w14:paraId="31A0B0EC"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BD81471" w14:textId="3216D972" w:rsidR="00B23DEF" w:rsidRPr="00B138F3" w:rsidRDefault="00B23DEF" w:rsidP="00D37BA6">
            <w:pPr>
              <w:widowControl w:val="0"/>
              <w:jc w:val="center"/>
              <w:rPr>
                <w:rFonts w:ascii="GHEA Grapalat" w:hAnsi="GHEA Grapalat"/>
                <w:sz w:val="16"/>
                <w:szCs w:val="16"/>
              </w:rPr>
            </w:pPr>
          </w:p>
        </w:tc>
      </w:tr>
      <w:tr w:rsidR="00B23DEF" w:rsidRPr="00B138F3" w14:paraId="68CB64CD" w14:textId="77777777" w:rsidTr="00CC6AAC">
        <w:trPr>
          <w:trHeight w:val="246"/>
          <w:jc w:val="center"/>
        </w:trPr>
        <w:tc>
          <w:tcPr>
            <w:tcW w:w="1242" w:type="dxa"/>
            <w:vAlign w:val="center"/>
          </w:tcPr>
          <w:p w14:paraId="6122F42B" w14:textId="0E4BC778" w:rsidR="00B23DEF" w:rsidRPr="00B138F3" w:rsidRDefault="00B23DEF" w:rsidP="00D37BA6">
            <w:pPr>
              <w:widowControl w:val="0"/>
              <w:jc w:val="center"/>
              <w:rPr>
                <w:rFonts w:ascii="GHEA Grapalat" w:hAnsi="GHEA Grapalat"/>
                <w:sz w:val="16"/>
                <w:szCs w:val="16"/>
              </w:rPr>
            </w:pPr>
            <w:r w:rsidRPr="006662B4">
              <w:rPr>
                <w:rFonts w:ascii="GHEA Grapalat" w:hAnsi="GHEA Grapalat"/>
              </w:rPr>
              <w:t>3</w:t>
            </w:r>
          </w:p>
        </w:tc>
        <w:tc>
          <w:tcPr>
            <w:tcW w:w="1208" w:type="dxa"/>
            <w:vAlign w:val="center"/>
          </w:tcPr>
          <w:p w14:paraId="14FDF6E2" w14:textId="4CDF01BF" w:rsidR="00B23DEF" w:rsidRPr="00B138F3" w:rsidRDefault="00B23DEF" w:rsidP="00D37BA6">
            <w:pPr>
              <w:widowControl w:val="0"/>
              <w:jc w:val="center"/>
              <w:rPr>
                <w:rFonts w:ascii="GHEA Grapalat" w:hAnsi="GHEA Grapalat"/>
                <w:sz w:val="16"/>
                <w:szCs w:val="16"/>
              </w:rPr>
            </w:pPr>
            <w:r>
              <w:rPr>
                <w:rFonts w:ascii="GHEA Grapalat" w:hAnsi="GHEA Grapalat" w:cs="Open Sans"/>
                <w:spacing w:val="-5"/>
                <w:kern w:val="36"/>
                <w:sz w:val="20"/>
                <w:szCs w:val="20"/>
              </w:rPr>
              <w:t>33691159/3</w:t>
            </w:r>
          </w:p>
        </w:tc>
        <w:tc>
          <w:tcPr>
            <w:tcW w:w="1418" w:type="dxa"/>
            <w:vAlign w:val="center"/>
          </w:tcPr>
          <w:p w14:paraId="6DF4E6BC" w14:textId="6BA8BF34" w:rsidR="00B23DEF" w:rsidRPr="00B138F3" w:rsidRDefault="00B23DEF" w:rsidP="00D37BA6">
            <w:pPr>
              <w:widowControl w:val="0"/>
              <w:jc w:val="center"/>
              <w:rPr>
                <w:rFonts w:ascii="GHEA Grapalat" w:hAnsi="GHEA Grapalat"/>
                <w:sz w:val="16"/>
                <w:szCs w:val="16"/>
              </w:rPr>
            </w:pPr>
            <w:r w:rsidRPr="00852EA6">
              <w:rPr>
                <w:rFonts w:ascii="GHEA Grapalat" w:hAnsi="GHEA Grapalat" w:cs="Calibri"/>
                <w:color w:val="000000"/>
              </w:rPr>
              <w:t>Раствор для лизиса ЛГ</w:t>
            </w:r>
          </w:p>
        </w:tc>
        <w:tc>
          <w:tcPr>
            <w:tcW w:w="1134" w:type="dxa"/>
            <w:vAlign w:val="center"/>
          </w:tcPr>
          <w:p w14:paraId="6744A1B2"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EFC1CFA" w14:textId="7CB024A6"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LH  Լիզացնող լուծույթ նախատեսված MINDRAY BC 700 ավտոմատարյունաբանական վերլուծիչի համար։ Ֆորմատ 1լիտր /օրիգինալ MINDRAY ընկերության արտադրության, տվյալ կետը դիտարկվում է սարքավորման անխափանաշխատանքիհամար։/</w:t>
            </w:r>
          </w:p>
        </w:tc>
        <w:tc>
          <w:tcPr>
            <w:tcW w:w="1085" w:type="dxa"/>
            <w:vAlign w:val="center"/>
          </w:tcPr>
          <w:p w14:paraId="38F09191" w14:textId="624E04A1"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լիտր</w:t>
            </w:r>
          </w:p>
        </w:tc>
        <w:tc>
          <w:tcPr>
            <w:tcW w:w="1559" w:type="dxa"/>
          </w:tcPr>
          <w:p w14:paraId="000D2CFD" w14:textId="77777777" w:rsidR="00B23DEF" w:rsidRPr="00B138F3" w:rsidRDefault="00B23DEF" w:rsidP="00D37BA6">
            <w:pPr>
              <w:widowControl w:val="0"/>
              <w:jc w:val="center"/>
              <w:rPr>
                <w:rFonts w:ascii="GHEA Grapalat" w:hAnsi="GHEA Grapalat"/>
                <w:sz w:val="16"/>
                <w:szCs w:val="16"/>
              </w:rPr>
            </w:pPr>
          </w:p>
        </w:tc>
        <w:tc>
          <w:tcPr>
            <w:tcW w:w="1134" w:type="dxa"/>
          </w:tcPr>
          <w:p w14:paraId="14839A10" w14:textId="77777777" w:rsidR="00B23DEF" w:rsidRPr="00B138F3" w:rsidRDefault="00B23DEF" w:rsidP="00D37BA6">
            <w:pPr>
              <w:widowControl w:val="0"/>
              <w:jc w:val="center"/>
              <w:rPr>
                <w:rFonts w:ascii="GHEA Grapalat" w:hAnsi="GHEA Grapalat"/>
                <w:sz w:val="16"/>
                <w:szCs w:val="16"/>
              </w:rPr>
            </w:pPr>
          </w:p>
        </w:tc>
        <w:tc>
          <w:tcPr>
            <w:tcW w:w="850" w:type="dxa"/>
            <w:vAlign w:val="center"/>
          </w:tcPr>
          <w:p w14:paraId="17BA1B7A" w14:textId="3BB65D36"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12</w:t>
            </w:r>
          </w:p>
        </w:tc>
        <w:tc>
          <w:tcPr>
            <w:tcW w:w="709" w:type="dxa"/>
          </w:tcPr>
          <w:p w14:paraId="59BCD946" w14:textId="7304E6F2" w:rsidR="00B23DEF" w:rsidRPr="00B138F3"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3CE844CA" w14:textId="4E406E10"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12</w:t>
            </w:r>
          </w:p>
        </w:tc>
        <w:tc>
          <w:tcPr>
            <w:tcW w:w="947" w:type="dxa"/>
          </w:tcPr>
          <w:p w14:paraId="46D33978"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35A3D266" w14:textId="18CB3594" w:rsidR="00B23DEF" w:rsidRPr="00B138F3" w:rsidRDefault="00B23DEF" w:rsidP="00D37BA6">
            <w:pPr>
              <w:widowControl w:val="0"/>
              <w:jc w:val="center"/>
              <w:rPr>
                <w:rFonts w:ascii="GHEA Grapalat" w:hAnsi="GHEA Grapalat"/>
                <w:sz w:val="16"/>
                <w:szCs w:val="16"/>
              </w:rPr>
            </w:pPr>
          </w:p>
        </w:tc>
      </w:tr>
      <w:tr w:rsidR="00B23DEF" w:rsidRPr="00B138F3" w14:paraId="20EA9A86" w14:textId="77777777" w:rsidTr="00CC6AAC">
        <w:trPr>
          <w:trHeight w:val="246"/>
          <w:jc w:val="center"/>
        </w:trPr>
        <w:tc>
          <w:tcPr>
            <w:tcW w:w="1242" w:type="dxa"/>
            <w:vAlign w:val="center"/>
          </w:tcPr>
          <w:p w14:paraId="17A1B2FD" w14:textId="2AF7AF6A" w:rsidR="00B23DEF" w:rsidRPr="00B138F3" w:rsidRDefault="00B23DEF" w:rsidP="00D37BA6">
            <w:pPr>
              <w:widowControl w:val="0"/>
              <w:jc w:val="center"/>
              <w:rPr>
                <w:rFonts w:ascii="GHEA Grapalat" w:hAnsi="GHEA Grapalat"/>
                <w:sz w:val="16"/>
                <w:szCs w:val="16"/>
              </w:rPr>
            </w:pPr>
            <w:r w:rsidRPr="006662B4">
              <w:rPr>
                <w:rFonts w:ascii="GHEA Grapalat" w:hAnsi="GHEA Grapalat"/>
              </w:rPr>
              <w:t>4</w:t>
            </w:r>
          </w:p>
        </w:tc>
        <w:tc>
          <w:tcPr>
            <w:tcW w:w="1208" w:type="dxa"/>
            <w:vAlign w:val="center"/>
          </w:tcPr>
          <w:p w14:paraId="315C49EF" w14:textId="5FC47FA7" w:rsidR="00B23DEF" w:rsidRPr="00B138F3" w:rsidRDefault="00B23DEF" w:rsidP="00D37BA6">
            <w:pPr>
              <w:widowControl w:val="0"/>
              <w:jc w:val="center"/>
              <w:rPr>
                <w:rFonts w:ascii="GHEA Grapalat" w:hAnsi="GHEA Grapalat"/>
                <w:sz w:val="16"/>
                <w:szCs w:val="16"/>
              </w:rPr>
            </w:pPr>
            <w:r>
              <w:rPr>
                <w:rFonts w:ascii="GHEA Grapalat" w:hAnsi="GHEA Grapalat" w:cs="Open Sans"/>
                <w:spacing w:val="-5"/>
                <w:kern w:val="36"/>
                <w:sz w:val="20"/>
                <w:szCs w:val="20"/>
              </w:rPr>
              <w:t>33691159/4</w:t>
            </w:r>
          </w:p>
        </w:tc>
        <w:tc>
          <w:tcPr>
            <w:tcW w:w="1418" w:type="dxa"/>
            <w:vAlign w:val="center"/>
          </w:tcPr>
          <w:p w14:paraId="3C8D2E3D" w14:textId="241BEDA9" w:rsidR="00B23DEF" w:rsidRPr="00B138F3" w:rsidRDefault="00B23DEF" w:rsidP="00D37BA6">
            <w:pPr>
              <w:widowControl w:val="0"/>
              <w:jc w:val="center"/>
              <w:rPr>
                <w:rFonts w:ascii="GHEA Grapalat" w:hAnsi="GHEA Grapalat"/>
                <w:sz w:val="16"/>
                <w:szCs w:val="16"/>
              </w:rPr>
            </w:pPr>
            <w:r w:rsidRPr="00852EA6">
              <w:rPr>
                <w:rFonts w:ascii="GHEA Grapalat" w:hAnsi="GHEA Grapalat" w:cs="Calibri"/>
                <w:color w:val="000000"/>
              </w:rPr>
              <w:t>Раствор для окрашивания FD DYE</w:t>
            </w:r>
          </w:p>
        </w:tc>
        <w:tc>
          <w:tcPr>
            <w:tcW w:w="1134" w:type="dxa"/>
            <w:vAlign w:val="center"/>
          </w:tcPr>
          <w:p w14:paraId="0F33C0E4"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F7B9F6D" w14:textId="30508E1B"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FD DYE Ներկող լուծույթ  նախատեսված MINDRAY BC 700 ավտոմատարյունաբանական վերլուծիչի համար։ Ֆորմատ 48միլիլիտր /օրիգինալ MINDRAY ընկերության արտադրության, տվյալ կետը դիտարկվում է սարքավորման անխափանաշխատանքիհամար։/</w:t>
            </w:r>
          </w:p>
        </w:tc>
        <w:tc>
          <w:tcPr>
            <w:tcW w:w="1085" w:type="dxa"/>
            <w:vAlign w:val="center"/>
          </w:tcPr>
          <w:p w14:paraId="54A00611" w14:textId="4A9075AB"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մլ</w:t>
            </w:r>
          </w:p>
        </w:tc>
        <w:tc>
          <w:tcPr>
            <w:tcW w:w="1559" w:type="dxa"/>
          </w:tcPr>
          <w:p w14:paraId="1A15A27B" w14:textId="77777777" w:rsidR="00B23DEF" w:rsidRPr="00B138F3" w:rsidRDefault="00B23DEF" w:rsidP="00D37BA6">
            <w:pPr>
              <w:widowControl w:val="0"/>
              <w:jc w:val="center"/>
              <w:rPr>
                <w:rFonts w:ascii="GHEA Grapalat" w:hAnsi="GHEA Grapalat"/>
                <w:sz w:val="16"/>
                <w:szCs w:val="16"/>
              </w:rPr>
            </w:pPr>
          </w:p>
        </w:tc>
        <w:tc>
          <w:tcPr>
            <w:tcW w:w="1134" w:type="dxa"/>
          </w:tcPr>
          <w:p w14:paraId="4B06F62A" w14:textId="77777777" w:rsidR="00B23DEF" w:rsidRPr="00B138F3" w:rsidRDefault="00B23DEF" w:rsidP="00D37BA6">
            <w:pPr>
              <w:widowControl w:val="0"/>
              <w:jc w:val="center"/>
              <w:rPr>
                <w:rFonts w:ascii="GHEA Grapalat" w:hAnsi="GHEA Grapalat"/>
                <w:sz w:val="16"/>
                <w:szCs w:val="16"/>
              </w:rPr>
            </w:pPr>
          </w:p>
        </w:tc>
        <w:tc>
          <w:tcPr>
            <w:tcW w:w="850" w:type="dxa"/>
            <w:vAlign w:val="center"/>
          </w:tcPr>
          <w:p w14:paraId="651E8CE9" w14:textId="2BF13567"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576</w:t>
            </w:r>
          </w:p>
        </w:tc>
        <w:tc>
          <w:tcPr>
            <w:tcW w:w="709" w:type="dxa"/>
          </w:tcPr>
          <w:p w14:paraId="6010B6D0" w14:textId="42CE84A7" w:rsidR="00B23DEF" w:rsidRPr="00B138F3"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7C42202D" w14:textId="00DE7855" w:rsidR="00B23DEF" w:rsidRPr="00B138F3" w:rsidRDefault="00B23DEF" w:rsidP="00D37BA6">
            <w:pPr>
              <w:widowControl w:val="0"/>
              <w:jc w:val="center"/>
              <w:rPr>
                <w:rFonts w:ascii="GHEA Grapalat" w:hAnsi="GHEA Grapalat"/>
                <w:sz w:val="16"/>
                <w:szCs w:val="16"/>
              </w:rPr>
            </w:pPr>
            <w:r>
              <w:rPr>
                <w:rFonts w:ascii="GHEA Grapalat" w:hAnsi="GHEA Grapalat" w:cs="Calibri"/>
                <w:color w:val="000000"/>
                <w:sz w:val="20"/>
                <w:szCs w:val="20"/>
              </w:rPr>
              <w:t>576</w:t>
            </w:r>
          </w:p>
        </w:tc>
        <w:tc>
          <w:tcPr>
            <w:tcW w:w="947" w:type="dxa"/>
          </w:tcPr>
          <w:p w14:paraId="0FD95DA7" w14:textId="71BAF82B" w:rsidR="00B23DEF" w:rsidRPr="00B138F3" w:rsidRDefault="00B23DEF" w:rsidP="00D37BA6">
            <w:pPr>
              <w:widowControl w:val="0"/>
              <w:jc w:val="center"/>
              <w:rPr>
                <w:rFonts w:ascii="GHEA Grapalat" w:hAnsi="GHEA Grapalat"/>
                <w:sz w:val="16"/>
                <w:szCs w:val="16"/>
              </w:rPr>
            </w:pPr>
          </w:p>
        </w:tc>
      </w:tr>
      <w:tr w:rsidR="00B23DEF" w:rsidRPr="00852EA6" w14:paraId="3AA35F93" w14:textId="77777777" w:rsidTr="00CC6AAC">
        <w:trPr>
          <w:trHeight w:val="246"/>
          <w:jc w:val="center"/>
        </w:trPr>
        <w:tc>
          <w:tcPr>
            <w:tcW w:w="1242" w:type="dxa"/>
            <w:vAlign w:val="center"/>
          </w:tcPr>
          <w:p w14:paraId="37FF519E" w14:textId="60BF2AC8" w:rsidR="00B23DEF" w:rsidRPr="00B138F3" w:rsidRDefault="00B23DEF" w:rsidP="00D37BA6">
            <w:pPr>
              <w:widowControl w:val="0"/>
              <w:jc w:val="center"/>
              <w:rPr>
                <w:rFonts w:ascii="GHEA Grapalat" w:hAnsi="GHEA Grapalat"/>
                <w:sz w:val="16"/>
                <w:szCs w:val="16"/>
              </w:rPr>
            </w:pPr>
            <w:r w:rsidRPr="006662B4">
              <w:rPr>
                <w:rFonts w:ascii="GHEA Grapalat" w:hAnsi="GHEA Grapalat"/>
              </w:rPr>
              <w:t>5</w:t>
            </w:r>
          </w:p>
        </w:tc>
        <w:tc>
          <w:tcPr>
            <w:tcW w:w="1208" w:type="dxa"/>
            <w:vAlign w:val="center"/>
          </w:tcPr>
          <w:p w14:paraId="58EAD9DD" w14:textId="28D2F318" w:rsidR="00B23DEF" w:rsidRPr="00B138F3" w:rsidRDefault="00B23DEF" w:rsidP="00D37BA6">
            <w:pPr>
              <w:widowControl w:val="0"/>
              <w:jc w:val="center"/>
              <w:rPr>
                <w:rFonts w:ascii="GHEA Grapalat" w:hAnsi="GHEA Grapalat"/>
                <w:sz w:val="16"/>
                <w:szCs w:val="16"/>
              </w:rPr>
            </w:pPr>
            <w:r>
              <w:rPr>
                <w:rFonts w:ascii="GHEA Grapalat" w:hAnsi="GHEA Grapalat" w:cs="Open Sans"/>
                <w:spacing w:val="-5"/>
                <w:kern w:val="36"/>
                <w:sz w:val="20"/>
                <w:szCs w:val="20"/>
              </w:rPr>
              <w:t>33691159/5</w:t>
            </w:r>
          </w:p>
        </w:tc>
        <w:tc>
          <w:tcPr>
            <w:tcW w:w="1418" w:type="dxa"/>
            <w:vAlign w:val="center"/>
          </w:tcPr>
          <w:p w14:paraId="44B4C75B" w14:textId="68835746" w:rsidR="00B23DEF" w:rsidRPr="00377A64" w:rsidRDefault="00B23DEF" w:rsidP="00D37BA6">
            <w:pPr>
              <w:widowControl w:val="0"/>
              <w:jc w:val="center"/>
              <w:rPr>
                <w:rFonts w:ascii="GHEA Grapalat" w:hAnsi="GHEA Grapalat"/>
                <w:sz w:val="16"/>
                <w:szCs w:val="16"/>
                <w:lang w:val="en-US"/>
              </w:rPr>
            </w:pPr>
            <w:r w:rsidRPr="00852EA6">
              <w:rPr>
                <w:rFonts w:ascii="GHEA Grapalat" w:hAnsi="GHEA Grapalat" w:cs="Calibri"/>
                <w:color w:val="000000"/>
              </w:rPr>
              <w:t>ENA  Раствор</w:t>
            </w:r>
          </w:p>
        </w:tc>
        <w:tc>
          <w:tcPr>
            <w:tcW w:w="1134" w:type="dxa"/>
            <w:vAlign w:val="center"/>
          </w:tcPr>
          <w:p w14:paraId="6650C041" w14:textId="77777777" w:rsidR="00B23DEF" w:rsidRPr="00377A64" w:rsidRDefault="00B23DEF" w:rsidP="00D37BA6">
            <w:pPr>
              <w:widowControl w:val="0"/>
              <w:jc w:val="center"/>
              <w:rPr>
                <w:rFonts w:ascii="GHEA Grapalat" w:hAnsi="GHEA Grapalat"/>
                <w:sz w:val="16"/>
                <w:szCs w:val="16"/>
                <w:lang w:val="en-US"/>
              </w:rPr>
            </w:pPr>
          </w:p>
        </w:tc>
        <w:tc>
          <w:tcPr>
            <w:tcW w:w="3906" w:type="dxa"/>
            <w:vAlign w:val="center"/>
          </w:tcPr>
          <w:p w14:paraId="42EC616B" w14:textId="2CCF78AB" w:rsidR="00B23DEF" w:rsidRPr="00344DFB" w:rsidRDefault="00B23DEF" w:rsidP="00D37BA6">
            <w:pPr>
              <w:widowControl w:val="0"/>
              <w:jc w:val="center"/>
              <w:rPr>
                <w:rFonts w:ascii="GHEA Grapalat" w:hAnsi="GHEA Grapalat"/>
                <w:sz w:val="16"/>
                <w:szCs w:val="16"/>
                <w:lang w:val="hy-AM"/>
              </w:rPr>
            </w:pPr>
            <w:r w:rsidRPr="005876A2">
              <w:rPr>
                <w:rFonts w:ascii="GHEA Grapalat" w:hAnsi="GHEA Grapalat" w:cs="Calibri"/>
                <w:color w:val="000000"/>
                <w:sz w:val="20"/>
                <w:szCs w:val="20"/>
                <w:lang w:val="hy-AM"/>
              </w:rPr>
              <w:t xml:space="preserve">ԷՆԱ-ի լուծույթ նախատեսված MINDRAY BC 700 ավտոմատ արյունաբանական վերլուծիչի համար։ Ֆորմատ 1լիտր /օրիգինալ MINDRAY ընկերության արտադրության, տվյալ կետը դիտարկվում է սարքավորման </w:t>
            </w:r>
            <w:r w:rsidRPr="005876A2">
              <w:rPr>
                <w:rFonts w:ascii="GHEA Grapalat" w:hAnsi="GHEA Grapalat" w:cs="Calibri"/>
                <w:color w:val="000000"/>
                <w:sz w:val="20"/>
                <w:szCs w:val="20"/>
                <w:lang w:val="hy-AM"/>
              </w:rPr>
              <w:lastRenderedPageBreak/>
              <w:t>անխափանաշխատանքիհամար։</w:t>
            </w:r>
            <w:r>
              <w:rPr>
                <w:rFonts w:ascii="GHEA Grapalat" w:hAnsi="GHEA Grapalat" w:cs="Calibri"/>
                <w:color w:val="000000"/>
                <w:sz w:val="20"/>
                <w:szCs w:val="20"/>
              </w:rPr>
              <w:t>/</w:t>
            </w:r>
          </w:p>
        </w:tc>
        <w:tc>
          <w:tcPr>
            <w:tcW w:w="1085" w:type="dxa"/>
            <w:vAlign w:val="center"/>
          </w:tcPr>
          <w:p w14:paraId="01621D9E" w14:textId="0DB37DAB"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lastRenderedPageBreak/>
              <w:t>լիտր</w:t>
            </w:r>
          </w:p>
        </w:tc>
        <w:tc>
          <w:tcPr>
            <w:tcW w:w="1559" w:type="dxa"/>
          </w:tcPr>
          <w:p w14:paraId="2C16DE69"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045F3BD7"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54874FFA" w14:textId="301F50B0"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t>36</w:t>
            </w:r>
          </w:p>
        </w:tc>
        <w:tc>
          <w:tcPr>
            <w:tcW w:w="709" w:type="dxa"/>
          </w:tcPr>
          <w:p w14:paraId="66141A19" w14:textId="5EA64A12" w:rsidR="00B23DEF" w:rsidRPr="00344DFB" w:rsidRDefault="00B23DEF" w:rsidP="00D37BA6">
            <w:pPr>
              <w:widowControl w:val="0"/>
              <w:jc w:val="center"/>
              <w:rPr>
                <w:rFonts w:ascii="GHEA Grapalat" w:hAnsi="GHEA Grapalat"/>
                <w:sz w:val="16"/>
                <w:szCs w:val="16"/>
                <w:lang w:val="hy-AM"/>
              </w:rPr>
            </w:pPr>
            <w:r w:rsidRPr="00287DFA">
              <w:rPr>
                <w:rFonts w:ascii="GHEA Grapalat" w:hAnsi="GHEA Grapalat"/>
                <w:sz w:val="10"/>
                <w:szCs w:val="10"/>
              </w:rPr>
              <w:t>Ք. Երևան, Բաղրամյան 51/2</w:t>
            </w:r>
          </w:p>
        </w:tc>
        <w:tc>
          <w:tcPr>
            <w:tcW w:w="1158" w:type="dxa"/>
            <w:vAlign w:val="center"/>
          </w:tcPr>
          <w:p w14:paraId="2C3A255F" w14:textId="0C89F095"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t>36</w:t>
            </w:r>
          </w:p>
        </w:tc>
        <w:tc>
          <w:tcPr>
            <w:tcW w:w="947" w:type="dxa"/>
          </w:tcPr>
          <w:p w14:paraId="69287E2F"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4DB883C1" w14:textId="22DF3CB4" w:rsidR="00B23DEF" w:rsidRPr="00344DFB" w:rsidRDefault="00B23DEF" w:rsidP="00D37BA6">
            <w:pPr>
              <w:widowControl w:val="0"/>
              <w:jc w:val="center"/>
              <w:rPr>
                <w:rFonts w:ascii="GHEA Grapalat" w:hAnsi="GHEA Grapalat"/>
                <w:sz w:val="16"/>
                <w:szCs w:val="16"/>
                <w:lang w:val="hy-AM"/>
              </w:rPr>
            </w:pPr>
          </w:p>
        </w:tc>
      </w:tr>
      <w:tr w:rsidR="00B23DEF" w:rsidRPr="00345D03" w14:paraId="61B04420" w14:textId="77777777" w:rsidTr="00CC6AAC">
        <w:trPr>
          <w:trHeight w:val="246"/>
          <w:jc w:val="center"/>
        </w:trPr>
        <w:tc>
          <w:tcPr>
            <w:tcW w:w="1242" w:type="dxa"/>
            <w:vAlign w:val="center"/>
          </w:tcPr>
          <w:p w14:paraId="20F31DE2" w14:textId="437E179A" w:rsidR="00B23DEF" w:rsidRDefault="00B23DEF" w:rsidP="00D37BA6">
            <w:pPr>
              <w:widowControl w:val="0"/>
              <w:jc w:val="center"/>
              <w:rPr>
                <w:rFonts w:ascii="GHEA Grapalat" w:hAnsi="GHEA Grapalat"/>
                <w:sz w:val="20"/>
              </w:rPr>
            </w:pPr>
            <w:r>
              <w:rPr>
                <w:rFonts w:ascii="GHEA Grapalat" w:hAnsi="GHEA Grapalat"/>
              </w:rPr>
              <w:lastRenderedPageBreak/>
              <w:t>6</w:t>
            </w:r>
          </w:p>
        </w:tc>
        <w:tc>
          <w:tcPr>
            <w:tcW w:w="1208" w:type="dxa"/>
            <w:vAlign w:val="center"/>
          </w:tcPr>
          <w:p w14:paraId="29CE25AB" w14:textId="2C2F9FB1" w:rsidR="00B23DEF" w:rsidRPr="003A0F28" w:rsidRDefault="00B23DEF" w:rsidP="00D37BA6">
            <w:pPr>
              <w:jc w:val="center"/>
              <w:rPr>
                <w:rFonts w:ascii="Calibri" w:hAnsi="Calibri" w:cs="Calibri"/>
                <w:sz w:val="22"/>
                <w:szCs w:val="22"/>
              </w:rPr>
            </w:pPr>
            <w:r>
              <w:rPr>
                <w:rFonts w:ascii="GHEA Grapalat" w:hAnsi="GHEA Grapalat" w:cs="Open Sans"/>
                <w:spacing w:val="-5"/>
                <w:kern w:val="36"/>
                <w:sz w:val="20"/>
                <w:szCs w:val="20"/>
              </w:rPr>
              <w:t>33691159/6</w:t>
            </w:r>
          </w:p>
        </w:tc>
        <w:tc>
          <w:tcPr>
            <w:tcW w:w="1418" w:type="dxa"/>
            <w:vAlign w:val="center"/>
          </w:tcPr>
          <w:p w14:paraId="6487DE4C" w14:textId="5E9E7022" w:rsidR="00B23DEF" w:rsidRPr="00345D03" w:rsidRDefault="00B23DEF" w:rsidP="00D37BA6">
            <w:pPr>
              <w:widowControl w:val="0"/>
              <w:jc w:val="center"/>
              <w:rPr>
                <w:rFonts w:ascii="GHEA Grapalat" w:hAnsi="GHEA Grapalat" w:cs="Calibri"/>
                <w:color w:val="000000"/>
                <w:sz w:val="20"/>
                <w:szCs w:val="20"/>
              </w:rPr>
            </w:pPr>
            <w:r w:rsidRPr="00852EA6">
              <w:rPr>
                <w:rFonts w:ascii="GHEA Grapalat" w:hAnsi="GHEA Grapalat" w:cs="Calibri"/>
                <w:color w:val="000000"/>
              </w:rPr>
              <w:t>Чистящий раствор</w:t>
            </w:r>
          </w:p>
        </w:tc>
        <w:tc>
          <w:tcPr>
            <w:tcW w:w="1134" w:type="dxa"/>
            <w:vAlign w:val="center"/>
          </w:tcPr>
          <w:p w14:paraId="4B67E6E5"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6C11BE7F" w14:textId="517DC523" w:rsidR="00B23DEF" w:rsidRPr="00B6487F" w:rsidRDefault="00B23DEF" w:rsidP="00D37BA6">
            <w:pPr>
              <w:rPr>
                <w:rFonts w:ascii="GHEA Grapalat" w:hAnsi="GHEA Grapalat" w:cs="Arial"/>
                <w:color w:val="000000"/>
                <w:sz w:val="20"/>
                <w:szCs w:val="20"/>
                <w:lang w:val="hy-AM"/>
              </w:rPr>
            </w:pPr>
            <w:r w:rsidRPr="005876A2">
              <w:rPr>
                <w:rFonts w:ascii="GHEA Grapalat" w:hAnsi="GHEA Grapalat" w:cs="Calibri"/>
                <w:color w:val="000000"/>
                <w:sz w:val="20"/>
                <w:szCs w:val="20"/>
                <w:lang w:val="hy-AM"/>
              </w:rPr>
              <w:t>Մաքրող լուծույթ նախատեսված MINDRAY BC 700 ավտոմատ արյունաբանական վերլուծիչի համար։ Ֆորմատ 50միլիլիտր /օրիգինալ MINDRAY ընկերության արտադրության, տվյալ կետը դիտարկվում է սարքավորման անխափանաշխատանքիհամար։</w:t>
            </w:r>
            <w:r>
              <w:rPr>
                <w:rFonts w:ascii="GHEA Grapalat" w:hAnsi="GHEA Grapalat" w:cs="Calibri"/>
                <w:color w:val="000000"/>
                <w:sz w:val="20"/>
                <w:szCs w:val="20"/>
              </w:rPr>
              <w:t>/</w:t>
            </w:r>
          </w:p>
        </w:tc>
        <w:tc>
          <w:tcPr>
            <w:tcW w:w="1085" w:type="dxa"/>
            <w:vAlign w:val="center"/>
          </w:tcPr>
          <w:p w14:paraId="7FC61022" w14:textId="6100B76A"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t>մլ</w:t>
            </w:r>
          </w:p>
        </w:tc>
        <w:tc>
          <w:tcPr>
            <w:tcW w:w="1559" w:type="dxa"/>
          </w:tcPr>
          <w:p w14:paraId="6C65EE3F"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1D71D782"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33654A01" w14:textId="745C0923"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750</w:t>
            </w:r>
          </w:p>
        </w:tc>
        <w:tc>
          <w:tcPr>
            <w:tcW w:w="709" w:type="dxa"/>
          </w:tcPr>
          <w:p w14:paraId="4FD4CF8B" w14:textId="291840B6"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322AF6C4" w14:textId="544ADDFC"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750</w:t>
            </w:r>
          </w:p>
        </w:tc>
        <w:tc>
          <w:tcPr>
            <w:tcW w:w="947" w:type="dxa"/>
          </w:tcPr>
          <w:p w14:paraId="5572A482"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35498CEE" w14:textId="5732DDC5" w:rsidR="00B23DEF" w:rsidRPr="00344DFB" w:rsidRDefault="00B23DEF" w:rsidP="00D37BA6">
            <w:pPr>
              <w:widowControl w:val="0"/>
              <w:jc w:val="center"/>
              <w:rPr>
                <w:rFonts w:ascii="GHEA Grapalat" w:hAnsi="GHEA Grapalat"/>
                <w:sz w:val="16"/>
                <w:szCs w:val="16"/>
                <w:lang w:val="hy-AM"/>
              </w:rPr>
            </w:pPr>
          </w:p>
        </w:tc>
      </w:tr>
      <w:tr w:rsidR="00B23DEF" w:rsidRPr="00345D03" w14:paraId="0C46CC65" w14:textId="77777777" w:rsidTr="00CC6AAC">
        <w:trPr>
          <w:trHeight w:val="246"/>
          <w:jc w:val="center"/>
        </w:trPr>
        <w:tc>
          <w:tcPr>
            <w:tcW w:w="1242" w:type="dxa"/>
            <w:vAlign w:val="center"/>
          </w:tcPr>
          <w:p w14:paraId="78ED3984" w14:textId="0969E3D1" w:rsidR="00B23DEF" w:rsidRDefault="00B23DEF" w:rsidP="00D37BA6">
            <w:pPr>
              <w:widowControl w:val="0"/>
              <w:jc w:val="center"/>
              <w:rPr>
                <w:rFonts w:ascii="GHEA Grapalat" w:hAnsi="GHEA Grapalat"/>
                <w:sz w:val="20"/>
              </w:rPr>
            </w:pPr>
            <w:r>
              <w:rPr>
                <w:rFonts w:ascii="GHEA Grapalat" w:hAnsi="GHEA Grapalat"/>
              </w:rPr>
              <w:t>7</w:t>
            </w:r>
          </w:p>
        </w:tc>
        <w:tc>
          <w:tcPr>
            <w:tcW w:w="1208" w:type="dxa"/>
            <w:vAlign w:val="center"/>
          </w:tcPr>
          <w:p w14:paraId="3FC4785C" w14:textId="73EE6055" w:rsidR="00B23DEF" w:rsidRPr="003A0F28" w:rsidRDefault="00B23DEF" w:rsidP="00D37BA6">
            <w:pPr>
              <w:jc w:val="center"/>
              <w:rPr>
                <w:rFonts w:ascii="Calibri" w:hAnsi="Calibri" w:cs="Calibri"/>
                <w:sz w:val="22"/>
                <w:szCs w:val="22"/>
              </w:rPr>
            </w:pPr>
            <w:r>
              <w:rPr>
                <w:rFonts w:ascii="GHEA Grapalat" w:hAnsi="GHEA Grapalat" w:cs="Open Sans"/>
                <w:spacing w:val="-5"/>
                <w:kern w:val="36"/>
                <w:sz w:val="20"/>
                <w:szCs w:val="20"/>
              </w:rPr>
              <w:t>33691159/7</w:t>
            </w:r>
          </w:p>
        </w:tc>
        <w:tc>
          <w:tcPr>
            <w:tcW w:w="1418" w:type="dxa"/>
            <w:vAlign w:val="center"/>
          </w:tcPr>
          <w:p w14:paraId="6F4A418D" w14:textId="716F375F" w:rsidR="00B23DEF" w:rsidRPr="00345D03" w:rsidRDefault="00B23DEF" w:rsidP="00D37BA6">
            <w:pPr>
              <w:widowControl w:val="0"/>
              <w:jc w:val="center"/>
              <w:rPr>
                <w:rFonts w:ascii="GHEA Grapalat" w:hAnsi="GHEA Grapalat" w:cs="Calibri"/>
                <w:color w:val="000000"/>
                <w:sz w:val="20"/>
                <w:szCs w:val="20"/>
              </w:rPr>
            </w:pPr>
            <w:r w:rsidRPr="00852EA6">
              <w:rPr>
                <w:rFonts w:ascii="GHEA Grapalat" w:hAnsi="GHEA Grapalat" w:cs="Calibri"/>
                <w:color w:val="000000"/>
              </w:rPr>
              <w:t>Проверка общего анализа крови</w:t>
            </w:r>
          </w:p>
        </w:tc>
        <w:tc>
          <w:tcPr>
            <w:tcW w:w="1134" w:type="dxa"/>
          </w:tcPr>
          <w:p w14:paraId="0EC1C027"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39F54A72" w14:textId="2A1DF62E" w:rsidR="00B23DEF" w:rsidRPr="00B6487F" w:rsidRDefault="00B23DEF" w:rsidP="00D37BA6">
            <w:pPr>
              <w:rPr>
                <w:rFonts w:ascii="GHEA Grapalat" w:hAnsi="GHEA Grapalat" w:cs="Arial"/>
                <w:color w:val="000000"/>
                <w:sz w:val="20"/>
                <w:szCs w:val="20"/>
                <w:lang w:val="hy-AM"/>
              </w:rPr>
            </w:pPr>
            <w:r w:rsidRPr="005876A2">
              <w:rPr>
                <w:rFonts w:ascii="GHEA Grapalat" w:hAnsi="GHEA Grapalat" w:cs="Calibri"/>
                <w:color w:val="000000"/>
                <w:sz w:val="20"/>
                <w:szCs w:val="20"/>
                <w:lang w:val="hy-AM"/>
              </w:rPr>
              <w:t xml:space="preserve">Նախատեսված MINDRAY BC 700 ավտոմատ արյունաբանական վերլուծիչի համար։ </w:t>
            </w:r>
            <w:r>
              <w:rPr>
                <w:rFonts w:ascii="GHEA Grapalat" w:hAnsi="GHEA Grapalat" w:cs="Calibri"/>
                <w:color w:val="000000"/>
                <w:sz w:val="20"/>
                <w:szCs w:val="20"/>
              </w:rPr>
              <w:t>Ֆորմատ՝ մեկանգամյա ստուգման համար: Երեք մակարդակ</w:t>
            </w:r>
          </w:p>
        </w:tc>
        <w:tc>
          <w:tcPr>
            <w:tcW w:w="1085" w:type="dxa"/>
            <w:vAlign w:val="center"/>
          </w:tcPr>
          <w:p w14:paraId="1235CCB0" w14:textId="5A7A0C37"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t>հատ</w:t>
            </w:r>
          </w:p>
        </w:tc>
        <w:tc>
          <w:tcPr>
            <w:tcW w:w="1559" w:type="dxa"/>
          </w:tcPr>
          <w:p w14:paraId="34FA242D"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7B4A9A93"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7818FD7F" w14:textId="2D05E46B"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71C1FA54" w14:textId="0AAAF260"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39AD58D5" w14:textId="1A87C059"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1DD7012D"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4A35C802" w14:textId="64EAC6BC" w:rsidR="00B23DEF" w:rsidRPr="00344DFB" w:rsidRDefault="00B23DEF" w:rsidP="00D37BA6">
            <w:pPr>
              <w:widowControl w:val="0"/>
              <w:jc w:val="center"/>
              <w:rPr>
                <w:rFonts w:ascii="GHEA Grapalat" w:hAnsi="GHEA Grapalat"/>
                <w:sz w:val="16"/>
                <w:szCs w:val="16"/>
                <w:lang w:val="hy-AM"/>
              </w:rPr>
            </w:pPr>
          </w:p>
        </w:tc>
      </w:tr>
      <w:tr w:rsidR="00B23DEF" w:rsidRPr="00345D03" w14:paraId="00BC23A2" w14:textId="77777777" w:rsidTr="00CC6AAC">
        <w:trPr>
          <w:trHeight w:val="246"/>
          <w:jc w:val="center"/>
        </w:trPr>
        <w:tc>
          <w:tcPr>
            <w:tcW w:w="1242" w:type="dxa"/>
            <w:vAlign w:val="center"/>
          </w:tcPr>
          <w:p w14:paraId="695CD7DD" w14:textId="71DFBE16" w:rsidR="00B23DEF" w:rsidRDefault="00B23DEF" w:rsidP="00D37BA6">
            <w:pPr>
              <w:widowControl w:val="0"/>
              <w:jc w:val="center"/>
              <w:rPr>
                <w:rFonts w:ascii="GHEA Grapalat" w:hAnsi="GHEA Grapalat"/>
                <w:sz w:val="20"/>
              </w:rPr>
            </w:pPr>
            <w:r>
              <w:rPr>
                <w:rFonts w:ascii="GHEA Grapalat" w:hAnsi="GHEA Grapalat"/>
                <w:lang w:val="en-US"/>
              </w:rPr>
              <w:t>8</w:t>
            </w:r>
          </w:p>
        </w:tc>
        <w:tc>
          <w:tcPr>
            <w:tcW w:w="1208" w:type="dxa"/>
          </w:tcPr>
          <w:p w14:paraId="29D23837" w14:textId="023464C1" w:rsidR="00B23DEF" w:rsidRPr="003A0F28" w:rsidRDefault="00B23DEF" w:rsidP="00D37BA6">
            <w:pPr>
              <w:jc w:val="center"/>
              <w:rPr>
                <w:rFonts w:ascii="Calibri" w:hAnsi="Calibri" w:cs="Calibri"/>
                <w:sz w:val="22"/>
                <w:szCs w:val="22"/>
              </w:rPr>
            </w:pPr>
            <w:r>
              <w:rPr>
                <w:rFonts w:ascii="GHEA Grapalat" w:hAnsi="GHEA Grapalat"/>
                <w:sz w:val="20"/>
              </w:rPr>
              <w:t>33691411/2</w:t>
            </w:r>
          </w:p>
        </w:tc>
        <w:tc>
          <w:tcPr>
            <w:tcW w:w="1418" w:type="dxa"/>
            <w:vAlign w:val="center"/>
          </w:tcPr>
          <w:p w14:paraId="00C36449" w14:textId="78B30B7A" w:rsidR="00B23DEF" w:rsidRPr="00345D03" w:rsidRDefault="00B23DEF" w:rsidP="00D37BA6">
            <w:pPr>
              <w:widowControl w:val="0"/>
              <w:jc w:val="center"/>
              <w:rPr>
                <w:rFonts w:ascii="GHEA Grapalat" w:hAnsi="GHEA Grapalat" w:cs="Calibri"/>
                <w:color w:val="000000"/>
                <w:sz w:val="20"/>
                <w:szCs w:val="20"/>
              </w:rPr>
            </w:pPr>
            <w:r w:rsidRPr="00852EA6">
              <w:rPr>
                <w:rFonts w:ascii="GHEA Grapalat" w:hAnsi="GHEA Grapalat" w:cs="Calibri"/>
                <w:color w:val="000000"/>
              </w:rPr>
              <w:t>Сульфосалициловая кислота</w:t>
            </w:r>
          </w:p>
        </w:tc>
        <w:tc>
          <w:tcPr>
            <w:tcW w:w="1134" w:type="dxa"/>
          </w:tcPr>
          <w:p w14:paraId="62EAF0E0"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6A27AF98" w14:textId="610FED44" w:rsidR="00B23DEF" w:rsidRPr="00B6487F" w:rsidRDefault="00B23DEF" w:rsidP="00D37BA6">
            <w:pPr>
              <w:rPr>
                <w:rFonts w:ascii="GHEA Grapalat" w:hAnsi="GHEA Grapalat" w:cs="Arial"/>
                <w:color w:val="000000"/>
                <w:sz w:val="20"/>
                <w:szCs w:val="20"/>
                <w:lang w:val="hy-AM"/>
              </w:rPr>
            </w:pPr>
            <w:r>
              <w:rPr>
                <w:rFonts w:ascii="GHEA Grapalat" w:hAnsi="GHEA Grapalat" w:cs="Calibri"/>
                <w:color w:val="000000"/>
                <w:sz w:val="20"/>
                <w:szCs w:val="20"/>
              </w:rPr>
              <w:t>Խիտ</w:t>
            </w:r>
            <w:r>
              <w:rPr>
                <w:rFonts w:ascii="Calibri" w:hAnsi="Calibri" w:cs="Calibri"/>
                <w:color w:val="000000"/>
                <w:sz w:val="22"/>
                <w:szCs w:val="22"/>
              </w:rPr>
              <w:t xml:space="preserve">, </w:t>
            </w:r>
            <w:r>
              <w:rPr>
                <w:rFonts w:ascii="Sylfaen" w:hAnsi="Sylfaen" w:cs="Calibri"/>
                <w:color w:val="000000"/>
                <w:sz w:val="22"/>
                <w:szCs w:val="22"/>
              </w:rPr>
              <w:t>քիմիապես</w:t>
            </w:r>
            <w:r>
              <w:rPr>
                <w:rFonts w:ascii="Calibri" w:hAnsi="Calibri" w:cs="Calibri"/>
                <w:color w:val="000000"/>
                <w:sz w:val="22"/>
                <w:szCs w:val="22"/>
              </w:rPr>
              <w:t xml:space="preserve"> </w:t>
            </w:r>
            <w:r>
              <w:rPr>
                <w:rFonts w:ascii="Sylfaen" w:hAnsi="Sylfaen" w:cs="Calibri"/>
                <w:color w:val="000000"/>
                <w:sz w:val="22"/>
                <w:szCs w:val="22"/>
              </w:rPr>
              <w:t>մաքուր</w:t>
            </w:r>
          </w:p>
        </w:tc>
        <w:tc>
          <w:tcPr>
            <w:tcW w:w="1085" w:type="dxa"/>
            <w:vAlign w:val="center"/>
          </w:tcPr>
          <w:p w14:paraId="0F8846F1" w14:textId="2BC936E4"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t>կգ</w:t>
            </w:r>
          </w:p>
        </w:tc>
        <w:tc>
          <w:tcPr>
            <w:tcW w:w="1559" w:type="dxa"/>
          </w:tcPr>
          <w:p w14:paraId="7A165487"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45B5BC19"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67FDEB10" w14:textId="29064156"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132FB8CE" w14:textId="15444CFF"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28D17135" w14:textId="61B6ADC9"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947" w:type="dxa"/>
          </w:tcPr>
          <w:p w14:paraId="081C046B"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5F0C4D7" w14:textId="3835EEEE" w:rsidR="00B23DEF" w:rsidRPr="00344DFB" w:rsidRDefault="00B23DEF" w:rsidP="00D37BA6">
            <w:pPr>
              <w:widowControl w:val="0"/>
              <w:jc w:val="center"/>
              <w:rPr>
                <w:rFonts w:ascii="GHEA Grapalat" w:hAnsi="GHEA Grapalat"/>
                <w:sz w:val="16"/>
                <w:szCs w:val="16"/>
                <w:lang w:val="hy-AM"/>
              </w:rPr>
            </w:pPr>
          </w:p>
        </w:tc>
      </w:tr>
      <w:tr w:rsidR="00B23DEF" w:rsidRPr="00345D03" w14:paraId="123E4EE3" w14:textId="77777777" w:rsidTr="00CC6AAC">
        <w:trPr>
          <w:trHeight w:val="246"/>
          <w:jc w:val="center"/>
        </w:trPr>
        <w:tc>
          <w:tcPr>
            <w:tcW w:w="1242" w:type="dxa"/>
            <w:vAlign w:val="center"/>
          </w:tcPr>
          <w:p w14:paraId="1821FE21" w14:textId="32827935" w:rsidR="00B23DEF" w:rsidRDefault="00B23DEF" w:rsidP="00D37BA6">
            <w:pPr>
              <w:widowControl w:val="0"/>
              <w:jc w:val="center"/>
              <w:rPr>
                <w:rFonts w:ascii="GHEA Grapalat" w:hAnsi="GHEA Grapalat"/>
                <w:sz w:val="20"/>
              </w:rPr>
            </w:pPr>
            <w:r>
              <w:rPr>
                <w:rFonts w:ascii="GHEA Grapalat" w:hAnsi="GHEA Grapalat"/>
                <w:lang w:val="en-US"/>
              </w:rPr>
              <w:t>9</w:t>
            </w:r>
          </w:p>
        </w:tc>
        <w:tc>
          <w:tcPr>
            <w:tcW w:w="1208" w:type="dxa"/>
            <w:vAlign w:val="center"/>
          </w:tcPr>
          <w:p w14:paraId="6B1EF594" w14:textId="35775F83" w:rsidR="00B23DEF" w:rsidRPr="003A0F28" w:rsidRDefault="00B23DEF" w:rsidP="00D37BA6">
            <w:pPr>
              <w:jc w:val="center"/>
              <w:rPr>
                <w:rFonts w:ascii="Calibri" w:hAnsi="Calibri" w:cs="Calibri"/>
                <w:sz w:val="22"/>
                <w:szCs w:val="22"/>
              </w:rPr>
            </w:pPr>
            <w:r w:rsidRPr="003E4CE9">
              <w:rPr>
                <w:rFonts w:ascii="GHEA Grapalat" w:hAnsi="GHEA Grapalat"/>
                <w:sz w:val="20"/>
              </w:rPr>
              <w:t>24321650</w:t>
            </w:r>
          </w:p>
        </w:tc>
        <w:tc>
          <w:tcPr>
            <w:tcW w:w="1418" w:type="dxa"/>
            <w:vAlign w:val="center"/>
          </w:tcPr>
          <w:p w14:paraId="1DC01472" w14:textId="4C5B3B3D" w:rsidR="00B23DEF" w:rsidRDefault="00B23DEF" w:rsidP="00D37BA6">
            <w:pPr>
              <w:widowControl w:val="0"/>
              <w:jc w:val="center"/>
              <w:rPr>
                <w:rFonts w:ascii="Arial" w:hAnsi="Arial" w:cs="Arial"/>
                <w:color w:val="000000"/>
                <w:lang w:val="en-US"/>
              </w:rPr>
            </w:pPr>
            <w:r w:rsidRPr="00AD52E0">
              <w:rPr>
                <w:rFonts w:ascii="GHEA Grapalat" w:hAnsi="GHEA Grapalat" w:cs="Calibri"/>
                <w:color w:val="000000"/>
              </w:rPr>
              <w:t>Глицерин</w:t>
            </w:r>
          </w:p>
        </w:tc>
        <w:tc>
          <w:tcPr>
            <w:tcW w:w="1134" w:type="dxa"/>
            <w:vAlign w:val="center"/>
          </w:tcPr>
          <w:p w14:paraId="6CDD1F9F"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7A12F82A" w14:textId="7E2FAFCB" w:rsidR="00B23DEF" w:rsidRPr="00B6487F" w:rsidRDefault="00B23DEF" w:rsidP="00D37BA6">
            <w:pPr>
              <w:rPr>
                <w:rFonts w:ascii="GHEA Grapalat" w:hAnsi="GHEA Grapalat" w:cs="Arial"/>
                <w:color w:val="000000"/>
                <w:sz w:val="20"/>
                <w:szCs w:val="20"/>
                <w:lang w:val="hy-AM"/>
              </w:rPr>
            </w:pPr>
            <w:r>
              <w:rPr>
                <w:rFonts w:ascii="GHEA Grapalat" w:hAnsi="GHEA Grapalat" w:cs="Calibri"/>
                <w:color w:val="000000"/>
                <w:sz w:val="20"/>
                <w:szCs w:val="20"/>
              </w:rPr>
              <w:t>1</w:t>
            </w:r>
            <w:r>
              <w:rPr>
                <w:rFonts w:ascii="Sylfaen" w:hAnsi="Sylfaen" w:cs="Calibri"/>
                <w:color w:val="000000"/>
                <w:sz w:val="20"/>
                <w:szCs w:val="20"/>
              </w:rPr>
              <w:t>լիտր</w:t>
            </w:r>
          </w:p>
        </w:tc>
        <w:tc>
          <w:tcPr>
            <w:tcW w:w="1085" w:type="dxa"/>
            <w:vAlign w:val="center"/>
          </w:tcPr>
          <w:p w14:paraId="44C7688E" w14:textId="435D0EF5" w:rsidR="00B23DEF" w:rsidRPr="00344DFB" w:rsidRDefault="00B23DEF" w:rsidP="00D37BA6">
            <w:pPr>
              <w:widowControl w:val="0"/>
              <w:jc w:val="center"/>
              <w:rPr>
                <w:rFonts w:ascii="GHEA Grapalat" w:hAnsi="GHEA Grapalat"/>
                <w:sz w:val="16"/>
                <w:szCs w:val="16"/>
                <w:lang w:val="hy-AM"/>
              </w:rPr>
            </w:pPr>
            <w:r>
              <w:rPr>
                <w:rFonts w:ascii="GHEA Grapalat" w:hAnsi="GHEA Grapalat" w:cs="Calibri"/>
                <w:color w:val="000000"/>
                <w:sz w:val="20"/>
                <w:szCs w:val="20"/>
              </w:rPr>
              <w:t>լիտր</w:t>
            </w:r>
          </w:p>
        </w:tc>
        <w:tc>
          <w:tcPr>
            <w:tcW w:w="1559" w:type="dxa"/>
          </w:tcPr>
          <w:p w14:paraId="3102EED2"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5890C2F5"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44941495" w14:textId="607323F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7FE68153" w14:textId="348624B2"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48FC4E41" w14:textId="76EA482E"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947" w:type="dxa"/>
          </w:tcPr>
          <w:p w14:paraId="72481F95"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252EC42" w14:textId="14E00C64" w:rsidR="00B23DEF" w:rsidRPr="00344DFB" w:rsidRDefault="00B23DEF" w:rsidP="00D37BA6">
            <w:pPr>
              <w:widowControl w:val="0"/>
              <w:jc w:val="center"/>
              <w:rPr>
                <w:rFonts w:ascii="GHEA Grapalat" w:hAnsi="GHEA Grapalat"/>
                <w:sz w:val="16"/>
                <w:szCs w:val="16"/>
                <w:lang w:val="hy-AM"/>
              </w:rPr>
            </w:pPr>
          </w:p>
        </w:tc>
      </w:tr>
      <w:tr w:rsidR="00B23DEF" w:rsidRPr="00345D03" w14:paraId="01351250" w14:textId="77777777" w:rsidTr="00CC6AAC">
        <w:trPr>
          <w:trHeight w:val="246"/>
          <w:jc w:val="center"/>
        </w:trPr>
        <w:tc>
          <w:tcPr>
            <w:tcW w:w="1242" w:type="dxa"/>
            <w:vAlign w:val="center"/>
          </w:tcPr>
          <w:p w14:paraId="15DB880D" w14:textId="4B7A7F66" w:rsidR="00B23DEF" w:rsidRDefault="00B23DEF" w:rsidP="00D37BA6">
            <w:pPr>
              <w:widowControl w:val="0"/>
              <w:jc w:val="center"/>
              <w:rPr>
                <w:rFonts w:ascii="GHEA Grapalat" w:hAnsi="GHEA Grapalat"/>
                <w:sz w:val="20"/>
              </w:rPr>
            </w:pPr>
            <w:r>
              <w:rPr>
                <w:rFonts w:ascii="GHEA Grapalat" w:hAnsi="GHEA Grapalat"/>
                <w:lang w:val="en-US"/>
              </w:rPr>
              <w:t>10</w:t>
            </w:r>
          </w:p>
        </w:tc>
        <w:tc>
          <w:tcPr>
            <w:tcW w:w="1208" w:type="dxa"/>
            <w:vAlign w:val="center"/>
          </w:tcPr>
          <w:p w14:paraId="21FF0FC6" w14:textId="425AC40E"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33211380/1</w:t>
            </w:r>
          </w:p>
        </w:tc>
        <w:tc>
          <w:tcPr>
            <w:tcW w:w="1418" w:type="dxa"/>
            <w:vAlign w:val="center"/>
          </w:tcPr>
          <w:p w14:paraId="510CE97C" w14:textId="6C0C300C" w:rsidR="00B23DEF" w:rsidRPr="00AD52E0" w:rsidRDefault="00B23DEF" w:rsidP="00D37BA6">
            <w:pPr>
              <w:widowControl w:val="0"/>
              <w:jc w:val="center"/>
              <w:rPr>
                <w:rFonts w:ascii="Arial" w:hAnsi="Arial" w:cs="Arial"/>
                <w:color w:val="000000"/>
              </w:rPr>
            </w:pPr>
            <w:r w:rsidRPr="00AD52E0">
              <w:rPr>
                <w:rFonts w:ascii="GHEA Grapalat" w:hAnsi="GHEA Grapalat" w:cs="Calibri"/>
                <w:color w:val="000000"/>
              </w:rPr>
              <w:t>рийодтиронин /Т3free/ free</w:t>
            </w:r>
          </w:p>
        </w:tc>
        <w:tc>
          <w:tcPr>
            <w:tcW w:w="1134" w:type="dxa"/>
            <w:vAlign w:val="center"/>
          </w:tcPr>
          <w:p w14:paraId="7766099E"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208BEEDB" w14:textId="3449C67E" w:rsidR="00B23DEF" w:rsidRPr="00D16808" w:rsidRDefault="00B23DEF" w:rsidP="00D37BA6">
            <w:pPr>
              <w:rPr>
                <w:rFonts w:ascii="Arial" w:hAnsi="Arial" w:cs="Arial"/>
                <w:color w:val="000000"/>
                <w:sz w:val="20"/>
                <w:szCs w:val="20"/>
                <w:lang w:val="hy-AM"/>
              </w:rPr>
            </w:pPr>
            <w:hyperlink r:id="rId10" w:history="1">
              <w:r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ազատ Տրիյոդթիրոնինին քանակական  որոշման թեստ-հավաքածու (օրիգինալ MINDRAY ընկերության արտադրության, տվյալ կետը դիտարկվում է սարքավորման անխափան աշխատանքի համար) Ֆորմատ. </w:t>
              </w:r>
              <w:r w:rsidRPr="005876A2">
                <w:rPr>
                  <w:rStyle w:val="Hyperlink"/>
                  <w:rFonts w:ascii="GHEA Grapalat" w:hAnsi="GHEA Grapalat" w:cs="Calibri"/>
                  <w:color w:val="000000"/>
                  <w:sz w:val="20"/>
                  <w:szCs w:val="20"/>
                  <w:u w:val="none"/>
                </w:rPr>
                <w:t>Ոչ  ավել 100 թեստ:</w:t>
              </w:r>
            </w:hyperlink>
          </w:p>
        </w:tc>
        <w:tc>
          <w:tcPr>
            <w:tcW w:w="1085" w:type="dxa"/>
            <w:vAlign w:val="center"/>
          </w:tcPr>
          <w:p w14:paraId="33571629" w14:textId="0D509A7B"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տուփ</w:t>
            </w:r>
          </w:p>
        </w:tc>
        <w:tc>
          <w:tcPr>
            <w:tcW w:w="1559" w:type="dxa"/>
          </w:tcPr>
          <w:p w14:paraId="2EF9EB20"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44BE085C"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4953942D" w14:textId="684317D4"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26686BA0" w14:textId="70F6143A"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0EF59479" w14:textId="2B72EAB6"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72A3027C"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E4D9409"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7440E081" w14:textId="77777777" w:rsidTr="00CC6AAC">
        <w:trPr>
          <w:trHeight w:val="246"/>
          <w:jc w:val="center"/>
        </w:trPr>
        <w:tc>
          <w:tcPr>
            <w:tcW w:w="1242" w:type="dxa"/>
            <w:vAlign w:val="center"/>
          </w:tcPr>
          <w:p w14:paraId="0FAC1ABE" w14:textId="14925D4F" w:rsidR="00B23DEF" w:rsidRDefault="00B23DEF" w:rsidP="00D37BA6">
            <w:pPr>
              <w:widowControl w:val="0"/>
              <w:jc w:val="center"/>
              <w:rPr>
                <w:rFonts w:ascii="GHEA Grapalat" w:hAnsi="GHEA Grapalat"/>
                <w:sz w:val="20"/>
              </w:rPr>
            </w:pPr>
            <w:r>
              <w:rPr>
                <w:rFonts w:ascii="GHEA Grapalat" w:hAnsi="GHEA Grapalat"/>
                <w:lang w:val="en-US"/>
              </w:rPr>
              <w:t>11</w:t>
            </w:r>
          </w:p>
        </w:tc>
        <w:tc>
          <w:tcPr>
            <w:tcW w:w="1208" w:type="dxa"/>
            <w:vAlign w:val="center"/>
          </w:tcPr>
          <w:p w14:paraId="588AB580" w14:textId="7EE6EAC0"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33211370/1</w:t>
            </w:r>
          </w:p>
        </w:tc>
        <w:tc>
          <w:tcPr>
            <w:tcW w:w="1418" w:type="dxa"/>
            <w:vAlign w:val="center"/>
          </w:tcPr>
          <w:p w14:paraId="5C61DE78" w14:textId="77F1A913"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 xml:space="preserve">Без тироксина </w:t>
            </w:r>
            <w:r w:rsidRPr="00AD52E0">
              <w:rPr>
                <w:rFonts w:ascii="GHEA Grapalat" w:hAnsi="GHEA Grapalat" w:cs="Calibri"/>
                <w:color w:val="000000"/>
              </w:rPr>
              <w:lastRenderedPageBreak/>
              <w:t>/без Т4/</w:t>
            </w:r>
          </w:p>
        </w:tc>
        <w:tc>
          <w:tcPr>
            <w:tcW w:w="1134" w:type="dxa"/>
            <w:vAlign w:val="center"/>
          </w:tcPr>
          <w:p w14:paraId="31A07BCF"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74BA8259" w14:textId="72A33BFD" w:rsidR="00B23DEF" w:rsidRPr="00D16808" w:rsidRDefault="00B23DEF" w:rsidP="00D37BA6">
            <w:pPr>
              <w:rPr>
                <w:rFonts w:ascii="Arial" w:hAnsi="Arial" w:cs="Arial"/>
                <w:color w:val="000000"/>
                <w:sz w:val="20"/>
                <w:szCs w:val="20"/>
                <w:lang w:val="hy-AM"/>
              </w:rPr>
            </w:pPr>
            <w:hyperlink r:id="rId11" w:history="1">
              <w:r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w:t>
              </w:r>
              <w:r w:rsidRPr="005876A2">
                <w:rPr>
                  <w:rStyle w:val="Hyperlink"/>
                  <w:rFonts w:ascii="GHEA Grapalat" w:hAnsi="GHEA Grapalat" w:cs="Calibri"/>
                  <w:color w:val="000000"/>
                  <w:sz w:val="20"/>
                  <w:szCs w:val="20"/>
                  <w:u w:val="none"/>
                  <w:lang w:val="hy-AM"/>
                </w:rPr>
                <w:lastRenderedPageBreak/>
                <w:t xml:space="preserve">վերլուծության համակարգի  համար նախատեսված  ազատ թիրոքսինի քանակական  որոշման թեստ-հավաքածու (օրիգինալ MINDRAY ընկերության արտադրության, տվյալ կետը դիտարկվում է սարքավորման անխափան աշխատանքի համար) Ֆորմատ. </w:t>
              </w:r>
              <w:r w:rsidRPr="005876A2">
                <w:rPr>
                  <w:rStyle w:val="Hyperlink"/>
                  <w:rFonts w:ascii="GHEA Grapalat" w:hAnsi="GHEA Grapalat" w:cs="Calibri"/>
                  <w:color w:val="000000"/>
                  <w:sz w:val="20"/>
                  <w:szCs w:val="20"/>
                  <w:u w:val="none"/>
                </w:rPr>
                <w:t>Ոչ  ավել 100 թեստ:</w:t>
              </w:r>
            </w:hyperlink>
          </w:p>
        </w:tc>
        <w:tc>
          <w:tcPr>
            <w:tcW w:w="1085" w:type="dxa"/>
            <w:vAlign w:val="center"/>
          </w:tcPr>
          <w:p w14:paraId="32277B7B" w14:textId="7B415D4E"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lastRenderedPageBreak/>
              <w:t>տուփ</w:t>
            </w:r>
          </w:p>
        </w:tc>
        <w:tc>
          <w:tcPr>
            <w:tcW w:w="1559" w:type="dxa"/>
          </w:tcPr>
          <w:p w14:paraId="2FB8EDEF"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648CB1E7"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0491E115" w14:textId="15A5780B"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9</w:t>
            </w:r>
          </w:p>
        </w:tc>
        <w:tc>
          <w:tcPr>
            <w:tcW w:w="709" w:type="dxa"/>
          </w:tcPr>
          <w:p w14:paraId="6B74A743" w14:textId="07FAF778"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75419DDD" w14:textId="41F47648"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9</w:t>
            </w:r>
          </w:p>
        </w:tc>
        <w:tc>
          <w:tcPr>
            <w:tcW w:w="947" w:type="dxa"/>
          </w:tcPr>
          <w:p w14:paraId="5A6A9121"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152101B"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38213DC9" w14:textId="77777777" w:rsidTr="00CC6AAC">
        <w:trPr>
          <w:trHeight w:val="246"/>
          <w:jc w:val="center"/>
        </w:trPr>
        <w:tc>
          <w:tcPr>
            <w:tcW w:w="1242" w:type="dxa"/>
            <w:vAlign w:val="center"/>
          </w:tcPr>
          <w:p w14:paraId="138D380F" w14:textId="2F13A246" w:rsidR="00B23DEF" w:rsidRDefault="00B23DEF" w:rsidP="00D37BA6">
            <w:pPr>
              <w:widowControl w:val="0"/>
              <w:jc w:val="center"/>
              <w:rPr>
                <w:rFonts w:ascii="GHEA Grapalat" w:hAnsi="GHEA Grapalat"/>
                <w:sz w:val="20"/>
              </w:rPr>
            </w:pPr>
            <w:r>
              <w:rPr>
                <w:rFonts w:ascii="GHEA Grapalat" w:hAnsi="GHEA Grapalat"/>
                <w:lang w:val="en-US"/>
              </w:rPr>
              <w:lastRenderedPageBreak/>
              <w:t>12</w:t>
            </w:r>
          </w:p>
        </w:tc>
        <w:tc>
          <w:tcPr>
            <w:tcW w:w="1208" w:type="dxa"/>
            <w:vAlign w:val="center"/>
          </w:tcPr>
          <w:p w14:paraId="2BAC48D4" w14:textId="5F753B5A"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33211350/1</w:t>
            </w:r>
          </w:p>
        </w:tc>
        <w:tc>
          <w:tcPr>
            <w:tcW w:w="1418" w:type="dxa"/>
            <w:vAlign w:val="center"/>
          </w:tcPr>
          <w:p w14:paraId="0B72BB65" w14:textId="6E4C0F0D"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Тиреотропный гормон (ТТГ)</w:t>
            </w:r>
          </w:p>
        </w:tc>
        <w:tc>
          <w:tcPr>
            <w:tcW w:w="1134" w:type="dxa"/>
            <w:vAlign w:val="center"/>
          </w:tcPr>
          <w:p w14:paraId="4B8BC504"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C12148D" w14:textId="454E8B2F"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թիրեոտրոպ հորմոնի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085" w:type="dxa"/>
            <w:vAlign w:val="center"/>
          </w:tcPr>
          <w:p w14:paraId="6CAB46DA" w14:textId="713E6F00"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տուփ</w:t>
            </w:r>
          </w:p>
        </w:tc>
        <w:tc>
          <w:tcPr>
            <w:tcW w:w="1559" w:type="dxa"/>
          </w:tcPr>
          <w:p w14:paraId="01CA0D0A"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3F62E537"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50004BBE" w14:textId="0335468B"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16</w:t>
            </w:r>
          </w:p>
        </w:tc>
        <w:tc>
          <w:tcPr>
            <w:tcW w:w="709" w:type="dxa"/>
          </w:tcPr>
          <w:p w14:paraId="3666A3EC" w14:textId="2DDFF992"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1AAB5DCB" w14:textId="04761CED"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16</w:t>
            </w:r>
          </w:p>
        </w:tc>
        <w:tc>
          <w:tcPr>
            <w:tcW w:w="947" w:type="dxa"/>
          </w:tcPr>
          <w:p w14:paraId="42407422"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3B39EC0B"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206C3154" w14:textId="77777777" w:rsidTr="00CC6AAC">
        <w:trPr>
          <w:trHeight w:val="246"/>
          <w:jc w:val="center"/>
        </w:trPr>
        <w:tc>
          <w:tcPr>
            <w:tcW w:w="1242" w:type="dxa"/>
            <w:vAlign w:val="center"/>
          </w:tcPr>
          <w:p w14:paraId="3BC59298" w14:textId="38ABC1D7" w:rsidR="00B23DEF" w:rsidRDefault="00B23DEF" w:rsidP="00D37BA6">
            <w:pPr>
              <w:widowControl w:val="0"/>
              <w:jc w:val="center"/>
              <w:rPr>
                <w:rFonts w:ascii="GHEA Grapalat" w:hAnsi="GHEA Grapalat"/>
                <w:sz w:val="20"/>
              </w:rPr>
            </w:pPr>
            <w:r>
              <w:rPr>
                <w:rFonts w:ascii="GHEA Grapalat" w:hAnsi="GHEA Grapalat"/>
                <w:lang w:val="en-US"/>
              </w:rPr>
              <w:t>13</w:t>
            </w:r>
          </w:p>
        </w:tc>
        <w:tc>
          <w:tcPr>
            <w:tcW w:w="1208" w:type="dxa"/>
            <w:vAlign w:val="center"/>
          </w:tcPr>
          <w:p w14:paraId="2595994D" w14:textId="6583373A"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33211390/1</w:t>
            </w:r>
          </w:p>
        </w:tc>
        <w:tc>
          <w:tcPr>
            <w:tcW w:w="1418" w:type="dxa"/>
            <w:vAlign w:val="center"/>
          </w:tcPr>
          <w:p w14:paraId="7726EEC5" w14:textId="71AD28E6"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Набор для тестирования антител к ТПО</w:t>
            </w:r>
          </w:p>
        </w:tc>
        <w:tc>
          <w:tcPr>
            <w:tcW w:w="1134" w:type="dxa"/>
            <w:vAlign w:val="center"/>
          </w:tcPr>
          <w:p w14:paraId="2BA2E691"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23740AD7" w14:textId="3DB4137E" w:rsidR="00B23DEF" w:rsidRPr="00D16808" w:rsidRDefault="00B23DEF" w:rsidP="00D37BA6">
            <w:pPr>
              <w:rPr>
                <w:rFonts w:ascii="Arial" w:hAnsi="Arial" w:cs="Arial"/>
                <w:color w:val="000000"/>
                <w:sz w:val="20"/>
                <w:szCs w:val="20"/>
                <w:lang w:val="hy-AM"/>
              </w:rPr>
            </w:pPr>
            <w:hyperlink r:id="rId12" w:history="1">
              <w:r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Թիրեոիդ պերօքսիդազի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w:t>
              </w:r>
              <w:r w:rsidRPr="005876A2">
                <w:rPr>
                  <w:rStyle w:val="Hyperlink"/>
                  <w:rFonts w:ascii="GHEA Grapalat" w:hAnsi="GHEA Grapalat" w:cs="Calibri"/>
                  <w:color w:val="000000"/>
                  <w:sz w:val="20"/>
                  <w:szCs w:val="20"/>
                  <w:u w:val="none"/>
                </w:rPr>
                <w:t>Ոչ  ավել 100 թեստ:</w:t>
              </w:r>
            </w:hyperlink>
          </w:p>
        </w:tc>
        <w:tc>
          <w:tcPr>
            <w:tcW w:w="1085" w:type="dxa"/>
            <w:vAlign w:val="center"/>
          </w:tcPr>
          <w:p w14:paraId="35D09C7E" w14:textId="405CAC21"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տուփ</w:t>
            </w:r>
          </w:p>
        </w:tc>
        <w:tc>
          <w:tcPr>
            <w:tcW w:w="1559" w:type="dxa"/>
          </w:tcPr>
          <w:p w14:paraId="1F106511"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5302081A"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0FFDBFDD" w14:textId="3E444248"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14B642C7" w14:textId="5BAFAB42"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2F2C7654" w14:textId="7D49DA6A"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154D13BD"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7C44A88"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5BAABB59" w14:textId="77777777" w:rsidTr="00CC6AAC">
        <w:trPr>
          <w:trHeight w:val="246"/>
          <w:jc w:val="center"/>
        </w:trPr>
        <w:tc>
          <w:tcPr>
            <w:tcW w:w="1242" w:type="dxa"/>
            <w:vAlign w:val="center"/>
          </w:tcPr>
          <w:p w14:paraId="1FE24B0C" w14:textId="743D44CD" w:rsidR="00B23DEF" w:rsidRDefault="00B23DEF" w:rsidP="00D37BA6">
            <w:pPr>
              <w:widowControl w:val="0"/>
              <w:jc w:val="center"/>
              <w:rPr>
                <w:rFonts w:ascii="GHEA Grapalat" w:hAnsi="GHEA Grapalat"/>
                <w:sz w:val="20"/>
              </w:rPr>
            </w:pPr>
            <w:r>
              <w:rPr>
                <w:rFonts w:ascii="GHEA Grapalat" w:hAnsi="GHEA Grapalat"/>
                <w:lang w:val="en-US"/>
              </w:rPr>
              <w:t>14</w:t>
            </w:r>
          </w:p>
        </w:tc>
        <w:tc>
          <w:tcPr>
            <w:tcW w:w="1208" w:type="dxa"/>
            <w:vAlign w:val="center"/>
          </w:tcPr>
          <w:p w14:paraId="4765D550" w14:textId="43B52F92"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33211330/1</w:t>
            </w:r>
          </w:p>
        </w:tc>
        <w:tc>
          <w:tcPr>
            <w:tcW w:w="1418" w:type="dxa"/>
            <w:vAlign w:val="center"/>
          </w:tcPr>
          <w:p w14:paraId="28B5429E" w14:textId="3FE2294A"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 xml:space="preserve">Набор для количественного </w:t>
            </w:r>
            <w:r w:rsidRPr="00AD52E0">
              <w:rPr>
                <w:rFonts w:ascii="GHEA Grapalat" w:hAnsi="GHEA Grapalat" w:cs="Calibri"/>
                <w:color w:val="000000"/>
              </w:rPr>
              <w:lastRenderedPageBreak/>
              <w:t>определения общего простатспецифического антигена (ПСА)</w:t>
            </w:r>
          </w:p>
        </w:tc>
        <w:tc>
          <w:tcPr>
            <w:tcW w:w="1134" w:type="dxa"/>
            <w:vAlign w:val="center"/>
          </w:tcPr>
          <w:p w14:paraId="4CC97819"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6811229C" w14:textId="48FAFD9F"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w:t>
            </w:r>
            <w:r w:rsidRPr="005876A2">
              <w:rPr>
                <w:rFonts w:ascii="GHEA Grapalat" w:hAnsi="GHEA Grapalat" w:cs="Calibri"/>
                <w:color w:val="000000"/>
                <w:sz w:val="20"/>
                <w:szCs w:val="20"/>
                <w:lang w:val="hy-AM"/>
              </w:rPr>
              <w:lastRenderedPageBreak/>
              <w:t xml:space="preserve">նախատեսված  ընդհանուր պրոստատ-սպեցիֆիկ հակածնի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085" w:type="dxa"/>
            <w:vAlign w:val="center"/>
          </w:tcPr>
          <w:p w14:paraId="7469981B" w14:textId="5FE08CEF"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lastRenderedPageBreak/>
              <w:t>տուփ</w:t>
            </w:r>
          </w:p>
        </w:tc>
        <w:tc>
          <w:tcPr>
            <w:tcW w:w="1559" w:type="dxa"/>
          </w:tcPr>
          <w:p w14:paraId="11FD310F"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394FB9A2"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429143A2" w14:textId="448B944D"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4</w:t>
            </w:r>
          </w:p>
        </w:tc>
        <w:tc>
          <w:tcPr>
            <w:tcW w:w="709" w:type="dxa"/>
          </w:tcPr>
          <w:p w14:paraId="59DC7824" w14:textId="39C521E5"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79F9D232" w14:textId="5AB21273"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4</w:t>
            </w:r>
          </w:p>
        </w:tc>
        <w:tc>
          <w:tcPr>
            <w:tcW w:w="947" w:type="dxa"/>
          </w:tcPr>
          <w:p w14:paraId="7C7AB1D2"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001AF32"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5F16AE59" w14:textId="77777777" w:rsidTr="00CC6AAC">
        <w:trPr>
          <w:trHeight w:val="246"/>
          <w:jc w:val="center"/>
        </w:trPr>
        <w:tc>
          <w:tcPr>
            <w:tcW w:w="1242" w:type="dxa"/>
            <w:vAlign w:val="center"/>
          </w:tcPr>
          <w:p w14:paraId="7517146F" w14:textId="32481EF0" w:rsidR="00B23DEF" w:rsidRDefault="00B23DEF" w:rsidP="00D37BA6">
            <w:pPr>
              <w:widowControl w:val="0"/>
              <w:jc w:val="center"/>
              <w:rPr>
                <w:rFonts w:ascii="GHEA Grapalat" w:hAnsi="GHEA Grapalat"/>
                <w:sz w:val="20"/>
              </w:rPr>
            </w:pPr>
            <w:r>
              <w:rPr>
                <w:rFonts w:ascii="GHEA Grapalat" w:hAnsi="GHEA Grapalat"/>
                <w:lang w:val="en-US"/>
              </w:rPr>
              <w:lastRenderedPageBreak/>
              <w:t>15</w:t>
            </w:r>
          </w:p>
        </w:tc>
        <w:tc>
          <w:tcPr>
            <w:tcW w:w="1208" w:type="dxa"/>
            <w:vAlign w:val="center"/>
          </w:tcPr>
          <w:p w14:paraId="1177ED0C" w14:textId="1DFAEFCA"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33211380/2</w:t>
            </w:r>
          </w:p>
        </w:tc>
        <w:tc>
          <w:tcPr>
            <w:tcW w:w="1418" w:type="dxa"/>
            <w:vAlign w:val="center"/>
          </w:tcPr>
          <w:p w14:paraId="40CDAF9D" w14:textId="042B66A0"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Набор для количественного определения витамина D.</w:t>
            </w:r>
          </w:p>
        </w:tc>
        <w:tc>
          <w:tcPr>
            <w:tcW w:w="1134" w:type="dxa"/>
            <w:vAlign w:val="center"/>
          </w:tcPr>
          <w:p w14:paraId="2DD6F41A"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2A5F49A9" w14:textId="0A04C2A6"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D-ի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085" w:type="dxa"/>
            <w:vAlign w:val="center"/>
          </w:tcPr>
          <w:p w14:paraId="2499A56C" w14:textId="73AC096F"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տուփ</w:t>
            </w:r>
          </w:p>
        </w:tc>
        <w:tc>
          <w:tcPr>
            <w:tcW w:w="1559" w:type="dxa"/>
          </w:tcPr>
          <w:p w14:paraId="356BEF96"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08D30EAF"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23E7041A" w14:textId="29F2CAD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10</w:t>
            </w:r>
          </w:p>
        </w:tc>
        <w:tc>
          <w:tcPr>
            <w:tcW w:w="709" w:type="dxa"/>
          </w:tcPr>
          <w:p w14:paraId="70951995" w14:textId="625C093F"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2303558D" w14:textId="7FDB94BE"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10</w:t>
            </w:r>
          </w:p>
        </w:tc>
        <w:tc>
          <w:tcPr>
            <w:tcW w:w="947" w:type="dxa"/>
          </w:tcPr>
          <w:p w14:paraId="25E63B94"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1F5D5C4"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3AD240D8" w14:textId="77777777" w:rsidTr="00CC6AAC">
        <w:trPr>
          <w:trHeight w:val="246"/>
          <w:jc w:val="center"/>
        </w:trPr>
        <w:tc>
          <w:tcPr>
            <w:tcW w:w="1242" w:type="dxa"/>
            <w:vAlign w:val="center"/>
          </w:tcPr>
          <w:p w14:paraId="558FAEF3" w14:textId="54FFDFF0" w:rsidR="00B23DEF" w:rsidRDefault="00B23DEF" w:rsidP="00D37BA6">
            <w:pPr>
              <w:widowControl w:val="0"/>
              <w:jc w:val="center"/>
              <w:rPr>
                <w:rFonts w:ascii="GHEA Grapalat" w:hAnsi="GHEA Grapalat"/>
                <w:sz w:val="20"/>
              </w:rPr>
            </w:pPr>
            <w:r>
              <w:rPr>
                <w:rFonts w:ascii="GHEA Grapalat" w:hAnsi="GHEA Grapalat"/>
                <w:lang w:val="en-US"/>
              </w:rPr>
              <w:t>16</w:t>
            </w:r>
          </w:p>
        </w:tc>
        <w:tc>
          <w:tcPr>
            <w:tcW w:w="1208" w:type="dxa"/>
            <w:vAlign w:val="center"/>
          </w:tcPr>
          <w:p w14:paraId="04377D44" w14:textId="7B0F2631"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33211380/3</w:t>
            </w:r>
          </w:p>
        </w:tc>
        <w:tc>
          <w:tcPr>
            <w:tcW w:w="1418" w:type="dxa"/>
            <w:vAlign w:val="center"/>
          </w:tcPr>
          <w:p w14:paraId="5FCD5D23" w14:textId="2F0E72EA"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Набор для количественного определения витамина B12</w:t>
            </w:r>
          </w:p>
        </w:tc>
        <w:tc>
          <w:tcPr>
            <w:tcW w:w="1134" w:type="dxa"/>
            <w:vAlign w:val="center"/>
          </w:tcPr>
          <w:p w14:paraId="647AF3D6"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5BE936B3" w14:textId="0C886EAA"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B12-ի քանակական  որոշման թեստ-հավաքածու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100 թեստ:</w:t>
            </w:r>
          </w:p>
        </w:tc>
        <w:tc>
          <w:tcPr>
            <w:tcW w:w="1085" w:type="dxa"/>
            <w:vAlign w:val="center"/>
          </w:tcPr>
          <w:p w14:paraId="1CE468B1" w14:textId="690A37B0"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տուփ</w:t>
            </w:r>
          </w:p>
        </w:tc>
        <w:tc>
          <w:tcPr>
            <w:tcW w:w="1559" w:type="dxa"/>
          </w:tcPr>
          <w:p w14:paraId="019104DA"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3373DBAA"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7EBED2A3" w14:textId="4807432A"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3</w:t>
            </w:r>
          </w:p>
        </w:tc>
        <w:tc>
          <w:tcPr>
            <w:tcW w:w="709" w:type="dxa"/>
          </w:tcPr>
          <w:p w14:paraId="79A3A04C" w14:textId="59A86F22"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15498D8E" w14:textId="2DBC5321"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3</w:t>
            </w:r>
          </w:p>
        </w:tc>
        <w:tc>
          <w:tcPr>
            <w:tcW w:w="947" w:type="dxa"/>
          </w:tcPr>
          <w:p w14:paraId="2CCDE26B"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41C8437F"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4FC3A32D" w14:textId="77777777" w:rsidTr="00CC6AAC">
        <w:trPr>
          <w:trHeight w:val="246"/>
          <w:jc w:val="center"/>
        </w:trPr>
        <w:tc>
          <w:tcPr>
            <w:tcW w:w="1242" w:type="dxa"/>
            <w:vAlign w:val="center"/>
          </w:tcPr>
          <w:p w14:paraId="2902636B" w14:textId="43A5FC31" w:rsidR="00B23DEF" w:rsidRDefault="00B23DEF" w:rsidP="00D37BA6">
            <w:pPr>
              <w:widowControl w:val="0"/>
              <w:jc w:val="center"/>
              <w:rPr>
                <w:rFonts w:ascii="GHEA Grapalat" w:hAnsi="GHEA Grapalat"/>
                <w:sz w:val="20"/>
              </w:rPr>
            </w:pPr>
            <w:r>
              <w:rPr>
                <w:rFonts w:ascii="GHEA Grapalat" w:hAnsi="GHEA Grapalat"/>
                <w:lang w:val="en-US"/>
              </w:rPr>
              <w:t>17</w:t>
            </w:r>
          </w:p>
        </w:tc>
        <w:tc>
          <w:tcPr>
            <w:tcW w:w="1208" w:type="dxa"/>
            <w:vAlign w:val="center"/>
          </w:tcPr>
          <w:p w14:paraId="5BACCD58" w14:textId="1B156CE9"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33691430</w:t>
            </w:r>
          </w:p>
        </w:tc>
        <w:tc>
          <w:tcPr>
            <w:tcW w:w="1418" w:type="dxa"/>
            <w:vAlign w:val="center"/>
          </w:tcPr>
          <w:p w14:paraId="0F4EA222" w14:textId="1F57D8C8"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Буфер для промывки</w:t>
            </w:r>
          </w:p>
        </w:tc>
        <w:tc>
          <w:tcPr>
            <w:tcW w:w="1134" w:type="dxa"/>
            <w:vAlign w:val="center"/>
          </w:tcPr>
          <w:p w14:paraId="56AE9AD0"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0375FAB4" w14:textId="7173FD02"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վերլուծիչի համար նախատեսված  լվացող լուծույթ (օրիգինալ MINDRAY ընկերության արտադրության, տվյալ </w:t>
            </w:r>
            <w:r w:rsidRPr="005876A2">
              <w:rPr>
                <w:rFonts w:ascii="GHEA Grapalat" w:hAnsi="GHEA Grapalat" w:cs="Calibri"/>
                <w:color w:val="000000"/>
                <w:sz w:val="20"/>
                <w:szCs w:val="20"/>
                <w:lang w:val="hy-AM"/>
              </w:rPr>
              <w:lastRenderedPageBreak/>
              <w:t xml:space="preserve">կետը դիտարկվում է սարքավորման անխափան աշխատանքի համար) Ֆորմատ. </w:t>
            </w:r>
            <w:r>
              <w:rPr>
                <w:rFonts w:ascii="GHEA Grapalat" w:hAnsi="GHEA Grapalat" w:cs="Calibri"/>
                <w:color w:val="000000"/>
                <w:sz w:val="20"/>
                <w:szCs w:val="20"/>
              </w:rPr>
              <w:t>1x10 լ:</w:t>
            </w:r>
          </w:p>
        </w:tc>
        <w:tc>
          <w:tcPr>
            <w:tcW w:w="1085" w:type="dxa"/>
            <w:vAlign w:val="center"/>
          </w:tcPr>
          <w:p w14:paraId="601F7666" w14:textId="09BE2346"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lastRenderedPageBreak/>
              <w:t>լրակազմ</w:t>
            </w:r>
          </w:p>
        </w:tc>
        <w:tc>
          <w:tcPr>
            <w:tcW w:w="1559" w:type="dxa"/>
          </w:tcPr>
          <w:p w14:paraId="320E0AEF"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5FC65188"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5632BF06" w14:textId="5E5BFD7C"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13</w:t>
            </w:r>
          </w:p>
        </w:tc>
        <w:tc>
          <w:tcPr>
            <w:tcW w:w="709" w:type="dxa"/>
          </w:tcPr>
          <w:p w14:paraId="73D7233E" w14:textId="0A185BB6"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1F6FE81A" w14:textId="63830A8A"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13</w:t>
            </w:r>
          </w:p>
        </w:tc>
        <w:tc>
          <w:tcPr>
            <w:tcW w:w="947" w:type="dxa"/>
          </w:tcPr>
          <w:p w14:paraId="35383D87"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327FA8C"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002A94C7" w14:textId="77777777" w:rsidTr="00CC6AAC">
        <w:trPr>
          <w:trHeight w:val="246"/>
          <w:jc w:val="center"/>
        </w:trPr>
        <w:tc>
          <w:tcPr>
            <w:tcW w:w="1242" w:type="dxa"/>
            <w:vAlign w:val="center"/>
          </w:tcPr>
          <w:p w14:paraId="136FE22D" w14:textId="1F75F35A" w:rsidR="00B23DEF" w:rsidRDefault="00B23DEF" w:rsidP="00D37BA6">
            <w:pPr>
              <w:widowControl w:val="0"/>
              <w:jc w:val="center"/>
              <w:rPr>
                <w:rFonts w:ascii="GHEA Grapalat" w:hAnsi="GHEA Grapalat"/>
                <w:sz w:val="20"/>
              </w:rPr>
            </w:pPr>
            <w:r>
              <w:rPr>
                <w:rFonts w:ascii="GHEA Grapalat" w:hAnsi="GHEA Grapalat"/>
                <w:lang w:val="en-US"/>
              </w:rPr>
              <w:lastRenderedPageBreak/>
              <w:t>18</w:t>
            </w:r>
          </w:p>
        </w:tc>
        <w:tc>
          <w:tcPr>
            <w:tcW w:w="1208" w:type="dxa"/>
            <w:vAlign w:val="center"/>
          </w:tcPr>
          <w:p w14:paraId="4644824F" w14:textId="37A72EAE"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33691157</w:t>
            </w:r>
          </w:p>
        </w:tc>
        <w:tc>
          <w:tcPr>
            <w:tcW w:w="1418" w:type="dxa"/>
            <w:vAlign w:val="center"/>
          </w:tcPr>
          <w:p w14:paraId="4D47DFC0" w14:textId="7C9A47D1"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Буфер для промывки</w:t>
            </w:r>
          </w:p>
        </w:tc>
        <w:tc>
          <w:tcPr>
            <w:tcW w:w="1134" w:type="dxa"/>
            <w:vAlign w:val="center"/>
          </w:tcPr>
          <w:p w14:paraId="595F946D"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2CE04F8" w14:textId="499D4560"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վերլուծիչի համար նախատեսված  սուբստրատի  լուծույթ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4x75 մլ:</w:t>
            </w:r>
          </w:p>
        </w:tc>
        <w:tc>
          <w:tcPr>
            <w:tcW w:w="1085" w:type="dxa"/>
            <w:vAlign w:val="center"/>
          </w:tcPr>
          <w:p w14:paraId="74A18318" w14:textId="317B4BD8"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732F2A39"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7373CC4F"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3C71D96D" w14:textId="62195A62"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4</w:t>
            </w:r>
          </w:p>
        </w:tc>
        <w:tc>
          <w:tcPr>
            <w:tcW w:w="709" w:type="dxa"/>
          </w:tcPr>
          <w:p w14:paraId="76AF05A2" w14:textId="01AD554C"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33780C4B" w14:textId="71ADE31A"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4</w:t>
            </w:r>
          </w:p>
        </w:tc>
        <w:tc>
          <w:tcPr>
            <w:tcW w:w="947" w:type="dxa"/>
          </w:tcPr>
          <w:p w14:paraId="36EE59E1"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F7C5737"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3D543CC1" w14:textId="77777777" w:rsidTr="00CC6AAC">
        <w:trPr>
          <w:trHeight w:val="246"/>
          <w:jc w:val="center"/>
        </w:trPr>
        <w:tc>
          <w:tcPr>
            <w:tcW w:w="1242" w:type="dxa"/>
            <w:vAlign w:val="center"/>
          </w:tcPr>
          <w:p w14:paraId="198F2A99" w14:textId="6F6E39FA" w:rsidR="00B23DEF" w:rsidRDefault="00B23DEF" w:rsidP="00D37BA6">
            <w:pPr>
              <w:widowControl w:val="0"/>
              <w:jc w:val="center"/>
              <w:rPr>
                <w:rFonts w:ascii="GHEA Grapalat" w:hAnsi="GHEA Grapalat"/>
                <w:sz w:val="20"/>
              </w:rPr>
            </w:pPr>
            <w:r>
              <w:rPr>
                <w:rFonts w:ascii="GHEA Grapalat" w:hAnsi="GHEA Grapalat"/>
                <w:lang w:val="en-US"/>
              </w:rPr>
              <w:t>19</w:t>
            </w:r>
          </w:p>
        </w:tc>
        <w:tc>
          <w:tcPr>
            <w:tcW w:w="1208" w:type="dxa"/>
          </w:tcPr>
          <w:p w14:paraId="31A54F5E" w14:textId="77777777" w:rsidR="00B23DEF" w:rsidRPr="003143BF" w:rsidRDefault="00B23DEF" w:rsidP="00D37BA6">
            <w:pPr>
              <w:jc w:val="center"/>
              <w:rPr>
                <w:rFonts w:ascii="GHEA Grapalat" w:hAnsi="GHEA Grapalat" w:cs="Calibri"/>
                <w:color w:val="000000"/>
                <w:sz w:val="20"/>
                <w:szCs w:val="20"/>
              </w:rPr>
            </w:pPr>
            <w:r w:rsidRPr="003143BF">
              <w:rPr>
                <w:rFonts w:ascii="GHEA Grapalat" w:hAnsi="GHEA Grapalat" w:cs="Calibri"/>
                <w:color w:val="000000"/>
                <w:sz w:val="20"/>
                <w:szCs w:val="20"/>
              </w:rPr>
              <w:t>33191310</w:t>
            </w:r>
          </w:p>
          <w:p w14:paraId="2461F74A" w14:textId="77777777" w:rsidR="00B23DEF" w:rsidRPr="00D47379" w:rsidRDefault="00B23DEF" w:rsidP="00D37BA6">
            <w:pPr>
              <w:jc w:val="center"/>
              <w:rPr>
                <w:rFonts w:ascii="Arial Armenian" w:hAnsi="Arial Armenian" w:cs="Calibri"/>
                <w:color w:val="000000"/>
                <w:sz w:val="20"/>
                <w:szCs w:val="20"/>
              </w:rPr>
            </w:pPr>
          </w:p>
        </w:tc>
        <w:tc>
          <w:tcPr>
            <w:tcW w:w="1418" w:type="dxa"/>
            <w:vAlign w:val="center"/>
          </w:tcPr>
          <w:p w14:paraId="5D58A534" w14:textId="63AB87C3" w:rsidR="00B23DEF" w:rsidRPr="00AD52E0" w:rsidRDefault="00B23DEF" w:rsidP="00D37BA6">
            <w:pPr>
              <w:widowControl w:val="0"/>
              <w:jc w:val="center"/>
              <w:rPr>
                <w:rFonts w:ascii="GHEA Grapalat" w:hAnsi="GHEA Grapalat" w:cs="Calibri"/>
                <w:color w:val="000000"/>
              </w:rPr>
            </w:pPr>
            <w:r w:rsidRPr="00AD52E0">
              <w:rPr>
                <w:rFonts w:ascii="GHEA Grapalat" w:hAnsi="GHEA Grapalat" w:cs="Calibri"/>
                <w:color w:val="000000"/>
              </w:rPr>
              <w:t>Образцы кювет</w:t>
            </w:r>
          </w:p>
        </w:tc>
        <w:tc>
          <w:tcPr>
            <w:tcW w:w="1134" w:type="dxa"/>
            <w:vAlign w:val="center"/>
          </w:tcPr>
          <w:p w14:paraId="2CC69522"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5953F9A4" w14:textId="70FAD9D6"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վերլուծիչի համար նախատեսված  նմուշի կյուվետներ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 xml:space="preserve">Ոչ ավել  </w:t>
            </w:r>
            <w:r w:rsidRPr="00E057B9">
              <w:rPr>
                <w:rFonts w:ascii="GHEA Grapalat" w:hAnsi="GHEA Grapalat" w:cs="Calibri"/>
                <w:color w:val="000000"/>
                <w:sz w:val="20"/>
                <w:szCs w:val="20"/>
              </w:rPr>
              <w:t>3696</w:t>
            </w:r>
            <w:r>
              <w:rPr>
                <w:rFonts w:ascii="GHEA Grapalat" w:hAnsi="GHEA Grapalat" w:cs="Calibri"/>
                <w:color w:val="000000"/>
                <w:sz w:val="20"/>
                <w:szCs w:val="20"/>
              </w:rPr>
              <w:t xml:space="preserve">  հատ:</w:t>
            </w:r>
          </w:p>
        </w:tc>
        <w:tc>
          <w:tcPr>
            <w:tcW w:w="1085" w:type="dxa"/>
            <w:vAlign w:val="center"/>
          </w:tcPr>
          <w:p w14:paraId="059CDC94" w14:textId="6283E36C"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տուփ</w:t>
            </w:r>
          </w:p>
        </w:tc>
        <w:tc>
          <w:tcPr>
            <w:tcW w:w="1559" w:type="dxa"/>
          </w:tcPr>
          <w:p w14:paraId="6DC6BEA1"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7C8C0E69"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2411CFF3" w14:textId="78B889A9"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5A637637" w14:textId="5A861A05"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34BB0D20" w14:textId="65A114F2"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6FAD6DAA"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6F342BF"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54252129" w14:textId="77777777" w:rsidTr="00CC6AAC">
        <w:trPr>
          <w:trHeight w:val="246"/>
          <w:jc w:val="center"/>
        </w:trPr>
        <w:tc>
          <w:tcPr>
            <w:tcW w:w="1242" w:type="dxa"/>
            <w:vAlign w:val="center"/>
          </w:tcPr>
          <w:p w14:paraId="4EE99908" w14:textId="5C065272" w:rsidR="00B23DEF" w:rsidRDefault="00B23DEF" w:rsidP="00D37BA6">
            <w:pPr>
              <w:widowControl w:val="0"/>
              <w:jc w:val="center"/>
              <w:rPr>
                <w:rFonts w:ascii="GHEA Grapalat" w:hAnsi="GHEA Grapalat"/>
                <w:sz w:val="20"/>
              </w:rPr>
            </w:pPr>
            <w:r>
              <w:rPr>
                <w:rFonts w:ascii="GHEA Grapalat" w:hAnsi="GHEA Grapalat"/>
                <w:lang w:val="en-US"/>
              </w:rPr>
              <w:t>20</w:t>
            </w:r>
          </w:p>
        </w:tc>
        <w:tc>
          <w:tcPr>
            <w:tcW w:w="1208" w:type="dxa"/>
            <w:vAlign w:val="center"/>
          </w:tcPr>
          <w:p w14:paraId="72A0AD95" w14:textId="6A90B5B6"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33211380/4</w:t>
            </w:r>
          </w:p>
        </w:tc>
        <w:tc>
          <w:tcPr>
            <w:tcW w:w="1418" w:type="dxa"/>
            <w:vAlign w:val="center"/>
          </w:tcPr>
          <w:p w14:paraId="193019A1" w14:textId="2F75F511" w:rsidR="00B23DEF" w:rsidRPr="00AD52E0"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трийодтиронина, бесплатный калибратор Т3</w:t>
            </w:r>
          </w:p>
        </w:tc>
        <w:tc>
          <w:tcPr>
            <w:tcW w:w="1134" w:type="dxa"/>
            <w:vAlign w:val="center"/>
          </w:tcPr>
          <w:p w14:paraId="6553E990"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5F341C5E" w14:textId="6B550638" w:rsidR="00B23DEF" w:rsidRPr="00D16808" w:rsidRDefault="00B23DEF" w:rsidP="00D37BA6">
            <w:pPr>
              <w:rPr>
                <w:rFonts w:ascii="Arial" w:hAnsi="Arial" w:cs="Arial"/>
                <w:color w:val="000000"/>
                <w:sz w:val="20"/>
                <w:szCs w:val="20"/>
                <w:lang w:val="hy-AM"/>
              </w:rPr>
            </w:pPr>
            <w:hyperlink r:id="rId13" w:history="1">
              <w:r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ազատ Տրիյոդթիրոնին կալիբրատոր (օրիգինալ MINDRAY ընկերության արտադրության, տվյալ կետը դիտարկվում է սարքավորման անխափան աշխատանքի համար) Ֆորմատ. </w:t>
              </w:r>
              <w:r w:rsidRPr="005876A2">
                <w:rPr>
                  <w:rStyle w:val="Hyperlink"/>
                  <w:rFonts w:ascii="GHEA Grapalat" w:hAnsi="GHEA Grapalat" w:cs="Calibri"/>
                  <w:color w:val="000000"/>
                  <w:sz w:val="20"/>
                  <w:szCs w:val="20"/>
                  <w:u w:val="none"/>
                </w:rPr>
                <w:t>Ոչ ավել  6 մլ:</w:t>
              </w:r>
            </w:hyperlink>
          </w:p>
        </w:tc>
        <w:tc>
          <w:tcPr>
            <w:tcW w:w="1085" w:type="dxa"/>
            <w:vAlign w:val="center"/>
          </w:tcPr>
          <w:p w14:paraId="6D3120EE" w14:textId="37DC8F1A"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10C9420D"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13F79C4E"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1D341CED" w14:textId="236A9C8F"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73467999" w14:textId="4C04D1B2"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71B3EA0D" w14:textId="6FED78E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0443E43A"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E26DE26"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79FC6CCD" w14:textId="77777777" w:rsidTr="00CC6AAC">
        <w:trPr>
          <w:trHeight w:val="246"/>
          <w:jc w:val="center"/>
        </w:trPr>
        <w:tc>
          <w:tcPr>
            <w:tcW w:w="1242" w:type="dxa"/>
            <w:vAlign w:val="center"/>
          </w:tcPr>
          <w:p w14:paraId="279BAF3F" w14:textId="02F321A1" w:rsidR="00B23DEF" w:rsidRDefault="00B23DEF" w:rsidP="00D37BA6">
            <w:pPr>
              <w:widowControl w:val="0"/>
              <w:jc w:val="center"/>
              <w:rPr>
                <w:rFonts w:ascii="GHEA Grapalat" w:hAnsi="GHEA Grapalat"/>
                <w:sz w:val="20"/>
              </w:rPr>
            </w:pPr>
            <w:r>
              <w:rPr>
                <w:rFonts w:ascii="GHEA Grapalat" w:hAnsi="GHEA Grapalat"/>
                <w:lang w:val="en-US"/>
              </w:rPr>
              <w:t>21</w:t>
            </w:r>
          </w:p>
        </w:tc>
        <w:tc>
          <w:tcPr>
            <w:tcW w:w="1208" w:type="dxa"/>
            <w:vAlign w:val="center"/>
          </w:tcPr>
          <w:p w14:paraId="1A9EBBC9" w14:textId="7A2AC256"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33211370/2</w:t>
            </w:r>
          </w:p>
        </w:tc>
        <w:tc>
          <w:tcPr>
            <w:tcW w:w="1418" w:type="dxa"/>
            <w:vAlign w:val="center"/>
          </w:tcPr>
          <w:p w14:paraId="5696D4D3" w14:textId="63E6EFBA"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трийодтир</w:t>
            </w:r>
            <w:r w:rsidRPr="00553A7F">
              <w:rPr>
                <w:rFonts w:ascii="GHEA Grapalat" w:hAnsi="GHEA Grapalat" w:cs="Calibri"/>
                <w:color w:val="000000"/>
              </w:rPr>
              <w:lastRenderedPageBreak/>
              <w:t>онина, бесплатный калибратор Т4</w:t>
            </w:r>
          </w:p>
        </w:tc>
        <w:tc>
          <w:tcPr>
            <w:tcW w:w="1134" w:type="dxa"/>
            <w:vAlign w:val="center"/>
          </w:tcPr>
          <w:p w14:paraId="736F9571"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1AC4F462" w14:textId="3B974270" w:rsidR="00B23DEF" w:rsidRPr="00D16808" w:rsidRDefault="00B23DEF" w:rsidP="00D37BA6">
            <w:pPr>
              <w:rPr>
                <w:rFonts w:ascii="Arial" w:hAnsi="Arial" w:cs="Arial"/>
                <w:color w:val="000000"/>
                <w:sz w:val="20"/>
                <w:szCs w:val="20"/>
                <w:lang w:val="hy-AM"/>
              </w:rPr>
            </w:pPr>
            <w:hyperlink r:id="rId14" w:history="1">
              <w:r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w:t>
              </w:r>
              <w:r w:rsidRPr="005876A2">
                <w:rPr>
                  <w:rStyle w:val="Hyperlink"/>
                  <w:rFonts w:ascii="GHEA Grapalat" w:hAnsi="GHEA Grapalat" w:cs="Calibri"/>
                  <w:color w:val="000000"/>
                  <w:sz w:val="20"/>
                  <w:szCs w:val="20"/>
                  <w:u w:val="none"/>
                  <w:lang w:val="hy-AM"/>
                </w:rPr>
                <w:lastRenderedPageBreak/>
                <w:t xml:space="preserve">նախատեսված  ազատ թիրոքսինի կալիբրատոր (օրիգինալ MINDRAY ընկերության արտադրության, տվյալ կետը դիտարկվում է սարքավորման անխափան աշխատանքի համար) Ֆորմատ. </w:t>
              </w:r>
              <w:r w:rsidRPr="005876A2">
                <w:rPr>
                  <w:rStyle w:val="Hyperlink"/>
                  <w:rFonts w:ascii="GHEA Grapalat" w:hAnsi="GHEA Grapalat" w:cs="Calibri"/>
                  <w:color w:val="000000"/>
                  <w:sz w:val="20"/>
                  <w:szCs w:val="20"/>
                  <w:u w:val="none"/>
                </w:rPr>
                <w:t>Ոչ ավել  6 մլ:</w:t>
              </w:r>
            </w:hyperlink>
          </w:p>
        </w:tc>
        <w:tc>
          <w:tcPr>
            <w:tcW w:w="1085" w:type="dxa"/>
            <w:vAlign w:val="center"/>
          </w:tcPr>
          <w:p w14:paraId="10E00F79" w14:textId="34DC9376"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lastRenderedPageBreak/>
              <w:t>լրակազմ</w:t>
            </w:r>
          </w:p>
        </w:tc>
        <w:tc>
          <w:tcPr>
            <w:tcW w:w="1559" w:type="dxa"/>
          </w:tcPr>
          <w:p w14:paraId="7EBE4D73"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65AE3354"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66F415C6" w14:textId="0D11E85E"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3CF43B3A" w14:textId="030C111B"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0090E1F0" w14:textId="00F8D9B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65C49E44"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1385AB3"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613F600F" w14:textId="77777777" w:rsidTr="00CC6AAC">
        <w:trPr>
          <w:trHeight w:val="246"/>
          <w:jc w:val="center"/>
        </w:trPr>
        <w:tc>
          <w:tcPr>
            <w:tcW w:w="1242" w:type="dxa"/>
            <w:vAlign w:val="center"/>
          </w:tcPr>
          <w:p w14:paraId="21DC41B6" w14:textId="5F5157F4" w:rsidR="00B23DEF" w:rsidRDefault="00B23DEF" w:rsidP="00D37BA6">
            <w:pPr>
              <w:widowControl w:val="0"/>
              <w:jc w:val="center"/>
              <w:rPr>
                <w:rFonts w:ascii="GHEA Grapalat" w:hAnsi="GHEA Grapalat"/>
                <w:sz w:val="20"/>
              </w:rPr>
            </w:pPr>
            <w:r>
              <w:rPr>
                <w:rFonts w:ascii="GHEA Grapalat" w:hAnsi="GHEA Grapalat"/>
                <w:lang w:val="en-US"/>
              </w:rPr>
              <w:lastRenderedPageBreak/>
              <w:t>22</w:t>
            </w:r>
          </w:p>
        </w:tc>
        <w:tc>
          <w:tcPr>
            <w:tcW w:w="1208" w:type="dxa"/>
            <w:vAlign w:val="center"/>
          </w:tcPr>
          <w:p w14:paraId="19D1995E" w14:textId="046E627A"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33211350/2</w:t>
            </w:r>
          </w:p>
        </w:tc>
        <w:tc>
          <w:tcPr>
            <w:tcW w:w="1418" w:type="dxa"/>
            <w:vAlign w:val="center"/>
          </w:tcPr>
          <w:p w14:paraId="18F5721C" w14:textId="5754F6F7"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гормона тиреотропина, калибратор ТТГ</w:t>
            </w:r>
          </w:p>
        </w:tc>
        <w:tc>
          <w:tcPr>
            <w:tcW w:w="1134" w:type="dxa"/>
            <w:vAlign w:val="center"/>
          </w:tcPr>
          <w:p w14:paraId="1B27502D"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E3B8412" w14:textId="42F8794E"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թիրեոտրոպ հորմոնի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085" w:type="dxa"/>
            <w:vAlign w:val="center"/>
          </w:tcPr>
          <w:p w14:paraId="5C468971" w14:textId="51526D91"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1913AB44"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229E02CE"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22DE6E08" w14:textId="62423169"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4A2FF08A" w14:textId="206E6BE7"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2C2BAA7C" w14:textId="472E3FD4"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545389B9"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2383469"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0DCF385F" w14:textId="77777777" w:rsidTr="00CC6AAC">
        <w:trPr>
          <w:trHeight w:val="246"/>
          <w:jc w:val="center"/>
        </w:trPr>
        <w:tc>
          <w:tcPr>
            <w:tcW w:w="1242" w:type="dxa"/>
            <w:vAlign w:val="center"/>
          </w:tcPr>
          <w:p w14:paraId="7D5C699E" w14:textId="214B55D0" w:rsidR="00B23DEF" w:rsidRDefault="00B23DEF" w:rsidP="00D37BA6">
            <w:pPr>
              <w:widowControl w:val="0"/>
              <w:jc w:val="center"/>
              <w:rPr>
                <w:rFonts w:ascii="GHEA Grapalat" w:hAnsi="GHEA Grapalat"/>
                <w:sz w:val="20"/>
              </w:rPr>
            </w:pPr>
            <w:r>
              <w:rPr>
                <w:rFonts w:ascii="GHEA Grapalat" w:hAnsi="GHEA Grapalat"/>
                <w:lang w:val="en-US"/>
              </w:rPr>
              <w:t>23</w:t>
            </w:r>
          </w:p>
        </w:tc>
        <w:tc>
          <w:tcPr>
            <w:tcW w:w="1208" w:type="dxa"/>
            <w:vAlign w:val="center"/>
          </w:tcPr>
          <w:p w14:paraId="5D4CBDFE" w14:textId="22D0C605"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33211390/2</w:t>
            </w:r>
          </w:p>
        </w:tc>
        <w:tc>
          <w:tcPr>
            <w:tcW w:w="1418" w:type="dxa"/>
            <w:vAlign w:val="center"/>
          </w:tcPr>
          <w:p w14:paraId="6421B32E" w14:textId="61B25433"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анти-ТПО</w:t>
            </w:r>
          </w:p>
        </w:tc>
        <w:tc>
          <w:tcPr>
            <w:tcW w:w="1134" w:type="dxa"/>
            <w:vAlign w:val="center"/>
          </w:tcPr>
          <w:p w14:paraId="7BE3D9DA"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6F2980D8" w14:textId="23D752A7" w:rsidR="00B23DEF" w:rsidRPr="00D16808" w:rsidRDefault="00B23DEF" w:rsidP="00D37BA6">
            <w:pPr>
              <w:rPr>
                <w:rFonts w:ascii="Arial" w:hAnsi="Arial" w:cs="Arial"/>
                <w:color w:val="000000"/>
                <w:sz w:val="20"/>
                <w:szCs w:val="20"/>
                <w:lang w:val="hy-AM"/>
              </w:rPr>
            </w:pPr>
            <w:hyperlink r:id="rId15" w:history="1">
              <w:r w:rsidRPr="005876A2">
                <w:rPr>
                  <w:rStyle w:val="Hyperlink"/>
                  <w:rFonts w:ascii="GHEA Grapalat" w:hAnsi="GHEA Grapalat" w:cs="Calibri"/>
                  <w:color w:val="000000"/>
                  <w:sz w:val="20"/>
                  <w:szCs w:val="20"/>
                  <w:u w:val="none"/>
                  <w:lang w:val="hy-AM"/>
                </w:rPr>
                <w:t xml:space="preserve">Լիովին ավտոմատ MINDRAY  CLIA 900i  քեմիլյունմինեսցենտային իմմունային վերլուծության համակարգի  համար նախատեսված  Թիրեոիդ պերօքսիդազի նկատմամբ հակամարմինների  կալիբրատոր (օրիգինալ MINDRAY ընկերության արտադրության, տվյալ կետը դիտարկվում է սարքավորման անխափան աշխատանքի համար) Ֆորմատ. </w:t>
              </w:r>
              <w:r w:rsidRPr="005876A2">
                <w:rPr>
                  <w:rStyle w:val="Hyperlink"/>
                  <w:rFonts w:ascii="GHEA Grapalat" w:hAnsi="GHEA Grapalat" w:cs="Calibri"/>
                  <w:color w:val="000000"/>
                  <w:sz w:val="20"/>
                  <w:szCs w:val="20"/>
                  <w:u w:val="none"/>
                </w:rPr>
                <w:t>Ոչ ավել  6 մլ:</w:t>
              </w:r>
            </w:hyperlink>
          </w:p>
        </w:tc>
        <w:tc>
          <w:tcPr>
            <w:tcW w:w="1085" w:type="dxa"/>
            <w:vAlign w:val="center"/>
          </w:tcPr>
          <w:p w14:paraId="2640DA07" w14:textId="168A9F58"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20F90640"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0C719893"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7CF6F246" w14:textId="5F0FC22B"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28B97472" w14:textId="7A98C53B"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6DB50D8E" w14:textId="51D371ED"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37C676ED"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5D6001D"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091CDF0F" w14:textId="77777777" w:rsidTr="00CC6AAC">
        <w:trPr>
          <w:trHeight w:val="246"/>
          <w:jc w:val="center"/>
        </w:trPr>
        <w:tc>
          <w:tcPr>
            <w:tcW w:w="1242" w:type="dxa"/>
            <w:vAlign w:val="center"/>
          </w:tcPr>
          <w:p w14:paraId="69051BE5" w14:textId="2A9D2A32" w:rsidR="00B23DEF" w:rsidRDefault="00B23DEF" w:rsidP="00D37BA6">
            <w:pPr>
              <w:widowControl w:val="0"/>
              <w:jc w:val="center"/>
              <w:rPr>
                <w:rFonts w:ascii="GHEA Grapalat" w:hAnsi="GHEA Grapalat"/>
                <w:sz w:val="20"/>
              </w:rPr>
            </w:pPr>
            <w:r>
              <w:rPr>
                <w:rFonts w:ascii="GHEA Grapalat" w:hAnsi="GHEA Grapalat"/>
                <w:lang w:val="en-US"/>
              </w:rPr>
              <w:t>24</w:t>
            </w:r>
          </w:p>
        </w:tc>
        <w:tc>
          <w:tcPr>
            <w:tcW w:w="1208" w:type="dxa"/>
            <w:vAlign w:val="center"/>
          </w:tcPr>
          <w:p w14:paraId="040BFDB5" w14:textId="2393047A"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33211330/2</w:t>
            </w:r>
          </w:p>
        </w:tc>
        <w:tc>
          <w:tcPr>
            <w:tcW w:w="1418" w:type="dxa"/>
            <w:vAlign w:val="center"/>
          </w:tcPr>
          <w:p w14:paraId="5B10B03D" w14:textId="33A5E61E"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Total PSA</w:t>
            </w:r>
          </w:p>
        </w:tc>
        <w:tc>
          <w:tcPr>
            <w:tcW w:w="1134" w:type="dxa"/>
            <w:vAlign w:val="center"/>
          </w:tcPr>
          <w:p w14:paraId="2A4609CD"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5BF2B7B1" w14:textId="53CD362B"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ընդհանուր պրոստատ-սպեցիֆիկ հակածնի կալիբրատոր (օրիգինալ MINDRAY ընկերության արտադրության, տվյալ կետը </w:t>
            </w:r>
            <w:r w:rsidRPr="005876A2">
              <w:rPr>
                <w:rFonts w:ascii="GHEA Grapalat" w:hAnsi="GHEA Grapalat" w:cs="Calibri"/>
                <w:color w:val="000000"/>
                <w:sz w:val="20"/>
                <w:szCs w:val="20"/>
                <w:lang w:val="hy-AM"/>
              </w:rPr>
              <w:lastRenderedPageBreak/>
              <w:t xml:space="preserve">դիտարկվում է սարքավորման անխափան աշխատանքի համար) Ֆորմատ. </w:t>
            </w:r>
            <w:r>
              <w:rPr>
                <w:rFonts w:ascii="GHEA Grapalat" w:hAnsi="GHEA Grapalat" w:cs="Calibri"/>
                <w:color w:val="000000"/>
                <w:sz w:val="20"/>
                <w:szCs w:val="20"/>
              </w:rPr>
              <w:t>Ոչ ավել  6 մլ:</w:t>
            </w:r>
          </w:p>
        </w:tc>
        <w:tc>
          <w:tcPr>
            <w:tcW w:w="1085" w:type="dxa"/>
            <w:vAlign w:val="center"/>
          </w:tcPr>
          <w:p w14:paraId="097DE050" w14:textId="02A3E1D2"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lastRenderedPageBreak/>
              <w:t>լրակազմ</w:t>
            </w:r>
          </w:p>
        </w:tc>
        <w:tc>
          <w:tcPr>
            <w:tcW w:w="1559" w:type="dxa"/>
          </w:tcPr>
          <w:p w14:paraId="3D131CD4"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2145BA99"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0B14414C" w14:textId="641AF2BA"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2319BF8D" w14:textId="78DEC7AC"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2DD64DE1" w14:textId="159F1D3B"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14310AC5"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176796C"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77241A60" w14:textId="77777777" w:rsidTr="00CC6AAC">
        <w:trPr>
          <w:trHeight w:val="246"/>
          <w:jc w:val="center"/>
        </w:trPr>
        <w:tc>
          <w:tcPr>
            <w:tcW w:w="1242" w:type="dxa"/>
            <w:vAlign w:val="center"/>
          </w:tcPr>
          <w:p w14:paraId="0F48440E" w14:textId="449F06F3" w:rsidR="00B23DEF" w:rsidRDefault="00B23DEF" w:rsidP="00D37BA6">
            <w:pPr>
              <w:widowControl w:val="0"/>
              <w:jc w:val="center"/>
              <w:rPr>
                <w:rFonts w:ascii="GHEA Grapalat" w:hAnsi="GHEA Grapalat"/>
                <w:sz w:val="20"/>
              </w:rPr>
            </w:pPr>
            <w:r>
              <w:rPr>
                <w:rFonts w:ascii="GHEA Grapalat" w:hAnsi="GHEA Grapalat"/>
                <w:lang w:val="en-US"/>
              </w:rPr>
              <w:lastRenderedPageBreak/>
              <w:t>25</w:t>
            </w:r>
          </w:p>
        </w:tc>
        <w:tc>
          <w:tcPr>
            <w:tcW w:w="1208" w:type="dxa"/>
            <w:vAlign w:val="center"/>
          </w:tcPr>
          <w:p w14:paraId="626788E0" w14:textId="045B47EA"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33691162</w:t>
            </w:r>
          </w:p>
        </w:tc>
        <w:tc>
          <w:tcPr>
            <w:tcW w:w="1418" w:type="dxa"/>
            <w:vAlign w:val="center"/>
          </w:tcPr>
          <w:p w14:paraId="38FAF7A1" w14:textId="3F14DF7E"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витамина D Калибратор витамина D</w:t>
            </w:r>
          </w:p>
        </w:tc>
        <w:tc>
          <w:tcPr>
            <w:tcW w:w="1134" w:type="dxa"/>
            <w:vAlign w:val="center"/>
          </w:tcPr>
          <w:p w14:paraId="0EFAB7CE"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36A04EB" w14:textId="3876F318"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D-ի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085" w:type="dxa"/>
            <w:vAlign w:val="center"/>
          </w:tcPr>
          <w:p w14:paraId="554B9638" w14:textId="4658BD27"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4FCEBCEE"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4932E774"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40E623AF" w14:textId="555D6E6A"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57F3C28B" w14:textId="7C61ABE6"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3D7B43C2" w14:textId="4A0C9D20"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60F4B727"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3CE34D95"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7E8022E2" w14:textId="77777777" w:rsidTr="00CC6AAC">
        <w:trPr>
          <w:trHeight w:val="246"/>
          <w:jc w:val="center"/>
        </w:trPr>
        <w:tc>
          <w:tcPr>
            <w:tcW w:w="1242" w:type="dxa"/>
            <w:vAlign w:val="center"/>
          </w:tcPr>
          <w:p w14:paraId="3F8007FE" w14:textId="0BF4761F" w:rsidR="00B23DEF" w:rsidRDefault="00B23DEF" w:rsidP="00D37BA6">
            <w:pPr>
              <w:widowControl w:val="0"/>
              <w:jc w:val="center"/>
              <w:rPr>
                <w:rFonts w:ascii="GHEA Grapalat" w:hAnsi="GHEA Grapalat"/>
                <w:sz w:val="20"/>
              </w:rPr>
            </w:pPr>
            <w:r>
              <w:rPr>
                <w:rFonts w:ascii="GHEA Grapalat" w:hAnsi="GHEA Grapalat"/>
                <w:lang w:val="en-US"/>
              </w:rPr>
              <w:t>26</w:t>
            </w:r>
          </w:p>
        </w:tc>
        <w:tc>
          <w:tcPr>
            <w:tcW w:w="1208" w:type="dxa"/>
            <w:vAlign w:val="center"/>
          </w:tcPr>
          <w:p w14:paraId="2DBF6BBF" w14:textId="588DD1E7"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33211380/5</w:t>
            </w:r>
          </w:p>
        </w:tc>
        <w:tc>
          <w:tcPr>
            <w:tcW w:w="1418" w:type="dxa"/>
            <w:vAlign w:val="center"/>
          </w:tcPr>
          <w:p w14:paraId="23955B60" w14:textId="14C73011"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Калибратор витамина B12 Калибратор витамина B12</w:t>
            </w:r>
          </w:p>
        </w:tc>
        <w:tc>
          <w:tcPr>
            <w:tcW w:w="1134" w:type="dxa"/>
            <w:vAlign w:val="center"/>
          </w:tcPr>
          <w:p w14:paraId="33DF3550"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150D03D3" w14:textId="27234DE7"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վիտամին B12-ի կալիբրատոր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6 մլ:</w:t>
            </w:r>
          </w:p>
        </w:tc>
        <w:tc>
          <w:tcPr>
            <w:tcW w:w="1085" w:type="dxa"/>
            <w:vAlign w:val="center"/>
          </w:tcPr>
          <w:p w14:paraId="2F586D40" w14:textId="10705EA1"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6E64018B"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0D9C34C6"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3CA14C66" w14:textId="41EAF372"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709" w:type="dxa"/>
          </w:tcPr>
          <w:p w14:paraId="12FCAEF0" w14:textId="6D8A35A7"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02CFE46A" w14:textId="6A392E51"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2</w:t>
            </w:r>
          </w:p>
        </w:tc>
        <w:tc>
          <w:tcPr>
            <w:tcW w:w="947" w:type="dxa"/>
          </w:tcPr>
          <w:p w14:paraId="2EB2D3EF"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C7A64F6"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60FFEF9A" w14:textId="77777777" w:rsidTr="00CC6AAC">
        <w:trPr>
          <w:trHeight w:val="246"/>
          <w:jc w:val="center"/>
        </w:trPr>
        <w:tc>
          <w:tcPr>
            <w:tcW w:w="1242" w:type="dxa"/>
            <w:vAlign w:val="center"/>
          </w:tcPr>
          <w:p w14:paraId="3FFE3FE0" w14:textId="6AD42AFF" w:rsidR="00B23DEF" w:rsidRDefault="00B23DEF" w:rsidP="00D37BA6">
            <w:pPr>
              <w:widowControl w:val="0"/>
              <w:jc w:val="center"/>
              <w:rPr>
                <w:rFonts w:ascii="GHEA Grapalat" w:hAnsi="GHEA Grapalat"/>
                <w:sz w:val="20"/>
              </w:rPr>
            </w:pPr>
            <w:r>
              <w:rPr>
                <w:rFonts w:ascii="GHEA Grapalat" w:hAnsi="GHEA Grapalat"/>
                <w:lang w:val="en-US"/>
              </w:rPr>
              <w:t>27</w:t>
            </w:r>
          </w:p>
        </w:tc>
        <w:tc>
          <w:tcPr>
            <w:tcW w:w="1208" w:type="dxa"/>
            <w:vAlign w:val="center"/>
          </w:tcPr>
          <w:p w14:paraId="17E53FD5" w14:textId="3128531B"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33211390/1</w:t>
            </w:r>
          </w:p>
        </w:tc>
        <w:tc>
          <w:tcPr>
            <w:tcW w:w="1418" w:type="dxa"/>
            <w:vAlign w:val="center"/>
          </w:tcPr>
          <w:p w14:paraId="50CE7E7B" w14:textId="5597CCC6"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Функция щитовидной железы. Многофункциональный контроль L</w:t>
            </w:r>
          </w:p>
        </w:tc>
        <w:tc>
          <w:tcPr>
            <w:tcW w:w="1134" w:type="dxa"/>
            <w:vAlign w:val="center"/>
          </w:tcPr>
          <w:p w14:paraId="1CD7260D"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04DB93BF" w14:textId="1D7950FE"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վահանաձև գեղձի ֆունկցիայի կոնտրոլ ցածր մակարդակի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15 մլ:</w:t>
            </w:r>
          </w:p>
        </w:tc>
        <w:tc>
          <w:tcPr>
            <w:tcW w:w="1085" w:type="dxa"/>
            <w:vAlign w:val="center"/>
          </w:tcPr>
          <w:p w14:paraId="76BFC3C0" w14:textId="5224D998"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35C593E3"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77C73E1C"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31A69F6D" w14:textId="6ABC745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603ED7C3" w14:textId="5AC7D218"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65E83266" w14:textId="3ED3CE2B"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947" w:type="dxa"/>
          </w:tcPr>
          <w:p w14:paraId="5E990D3A"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7E255BD"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0AF354D5" w14:textId="77777777" w:rsidTr="00CC6AAC">
        <w:trPr>
          <w:trHeight w:val="246"/>
          <w:jc w:val="center"/>
        </w:trPr>
        <w:tc>
          <w:tcPr>
            <w:tcW w:w="1242" w:type="dxa"/>
            <w:vAlign w:val="center"/>
          </w:tcPr>
          <w:p w14:paraId="3F1D8FBB" w14:textId="6BB3F7DB" w:rsidR="00B23DEF" w:rsidRDefault="00B23DEF" w:rsidP="00D37BA6">
            <w:pPr>
              <w:widowControl w:val="0"/>
              <w:jc w:val="center"/>
              <w:rPr>
                <w:rFonts w:ascii="GHEA Grapalat" w:hAnsi="GHEA Grapalat"/>
                <w:sz w:val="20"/>
              </w:rPr>
            </w:pPr>
            <w:r>
              <w:rPr>
                <w:rFonts w:ascii="GHEA Grapalat" w:hAnsi="GHEA Grapalat"/>
                <w:lang w:val="en-US"/>
              </w:rPr>
              <w:t>28</w:t>
            </w:r>
          </w:p>
        </w:tc>
        <w:tc>
          <w:tcPr>
            <w:tcW w:w="1208" w:type="dxa"/>
            <w:vAlign w:val="center"/>
          </w:tcPr>
          <w:p w14:paraId="6C1FE20E" w14:textId="3C0EFB4C"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33211390/</w:t>
            </w:r>
            <w:r w:rsidRPr="003143BF">
              <w:rPr>
                <w:rFonts w:ascii="GHEA Grapalat" w:hAnsi="GHEA Grapalat" w:cs="Calibri"/>
                <w:color w:val="000000"/>
                <w:sz w:val="20"/>
                <w:szCs w:val="20"/>
              </w:rPr>
              <w:lastRenderedPageBreak/>
              <w:t>1</w:t>
            </w:r>
          </w:p>
        </w:tc>
        <w:tc>
          <w:tcPr>
            <w:tcW w:w="1418" w:type="dxa"/>
            <w:vAlign w:val="center"/>
          </w:tcPr>
          <w:p w14:paraId="1E302D39" w14:textId="340A2867"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lastRenderedPageBreak/>
              <w:t xml:space="preserve">Контроль </w:t>
            </w:r>
            <w:r w:rsidRPr="00553A7F">
              <w:rPr>
                <w:rFonts w:ascii="GHEA Grapalat" w:hAnsi="GHEA Grapalat" w:cs="Calibri"/>
                <w:color w:val="000000"/>
              </w:rPr>
              <w:lastRenderedPageBreak/>
              <w:t>низкого уровня антител к щитовидной железе</w:t>
            </w:r>
          </w:p>
        </w:tc>
        <w:tc>
          <w:tcPr>
            <w:tcW w:w="1134" w:type="dxa"/>
            <w:vAlign w:val="center"/>
          </w:tcPr>
          <w:p w14:paraId="39439A2E"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717EB292" w14:textId="309D6075" w:rsidR="00B23DEF" w:rsidRPr="00D16808" w:rsidRDefault="00B23DEF" w:rsidP="00D37BA6">
            <w:pPr>
              <w:rPr>
                <w:rFonts w:ascii="Arial" w:hAnsi="Arial" w:cs="Arial"/>
                <w:color w:val="000000"/>
                <w:sz w:val="20"/>
                <w:szCs w:val="20"/>
                <w:lang w:val="hy-AM"/>
              </w:rPr>
            </w:pPr>
            <w:hyperlink r:id="rId16" w:history="1">
              <w:r w:rsidRPr="00287DFA">
                <w:rPr>
                  <w:rStyle w:val="Hyperlink"/>
                  <w:rFonts w:ascii="GHEA Grapalat" w:hAnsi="GHEA Grapalat" w:cs="Calibri"/>
                  <w:color w:val="000000"/>
                  <w:sz w:val="20"/>
                  <w:szCs w:val="20"/>
                  <w:u w:val="none"/>
                  <w:lang w:val="hy-AM"/>
                </w:rPr>
                <w:t xml:space="preserve">Լիովին ավտոմատ MINDRAY  CLIA 900i  </w:t>
              </w:r>
              <w:r w:rsidRPr="00287DFA">
                <w:rPr>
                  <w:rStyle w:val="Hyperlink"/>
                  <w:rFonts w:ascii="GHEA Grapalat" w:hAnsi="GHEA Grapalat" w:cs="Calibri"/>
                  <w:color w:val="000000"/>
                  <w:sz w:val="20"/>
                  <w:szCs w:val="20"/>
                  <w:u w:val="none"/>
                  <w:lang w:val="hy-AM"/>
                </w:rPr>
                <w:lastRenderedPageBreak/>
                <w:t xml:space="preserve">քեմիլյունմինեսցենտային իմմունային վերլուծության համակարգի  համար նախատեսված   վահանաձև գեղձի հակամարմինների  կոնտրոլ ցածր մակարդակի (օրիգինալ MINDRAY ընկերության արտադրության, տվյալ կետը դիտարկվում է սարքավորման անխափան աշխատանքի համար) Ֆորմատ. </w:t>
              </w:r>
              <w:r w:rsidRPr="00287DFA">
                <w:rPr>
                  <w:rStyle w:val="Hyperlink"/>
                  <w:rFonts w:ascii="GHEA Grapalat" w:hAnsi="GHEA Grapalat" w:cs="Calibri"/>
                  <w:color w:val="000000"/>
                  <w:sz w:val="20"/>
                  <w:szCs w:val="20"/>
                  <w:u w:val="none"/>
                </w:rPr>
                <w:t>Ոչ ավել  15 մլ::</w:t>
              </w:r>
            </w:hyperlink>
          </w:p>
        </w:tc>
        <w:tc>
          <w:tcPr>
            <w:tcW w:w="1085" w:type="dxa"/>
            <w:vAlign w:val="center"/>
          </w:tcPr>
          <w:p w14:paraId="24957F68" w14:textId="208A420C"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lastRenderedPageBreak/>
              <w:t>լրակազմ</w:t>
            </w:r>
          </w:p>
        </w:tc>
        <w:tc>
          <w:tcPr>
            <w:tcW w:w="1559" w:type="dxa"/>
          </w:tcPr>
          <w:p w14:paraId="16456FB5"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00DB2BB4"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73284DA9" w14:textId="73147C28"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6C385237" w14:textId="73EBF467"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w:t>
            </w:r>
            <w:r w:rsidRPr="00287DFA">
              <w:rPr>
                <w:rFonts w:ascii="GHEA Grapalat" w:hAnsi="GHEA Grapalat"/>
                <w:sz w:val="10"/>
                <w:szCs w:val="10"/>
              </w:rPr>
              <w:lastRenderedPageBreak/>
              <w:t>ան 51/2</w:t>
            </w:r>
          </w:p>
        </w:tc>
        <w:tc>
          <w:tcPr>
            <w:tcW w:w="1158" w:type="dxa"/>
            <w:vAlign w:val="center"/>
          </w:tcPr>
          <w:p w14:paraId="47B6FD18" w14:textId="3E0C069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lastRenderedPageBreak/>
              <w:t>1</w:t>
            </w:r>
          </w:p>
        </w:tc>
        <w:tc>
          <w:tcPr>
            <w:tcW w:w="947" w:type="dxa"/>
          </w:tcPr>
          <w:p w14:paraId="6E656302"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w:t>
            </w:r>
            <w:r>
              <w:rPr>
                <w:rFonts w:ascii="GHEA Grapalat" w:hAnsi="GHEA Grapalat" w:cs="Sylfaen"/>
                <w:i/>
                <w:sz w:val="10"/>
                <w:szCs w:val="10"/>
                <w:lang w:val="pt-BR"/>
              </w:rPr>
              <w:lastRenderedPageBreak/>
              <w:t>նը</w:t>
            </w:r>
          </w:p>
          <w:p w14:paraId="521857F6"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24F5DE0B" w14:textId="77777777" w:rsidTr="00CC6AAC">
        <w:trPr>
          <w:trHeight w:val="246"/>
          <w:jc w:val="center"/>
        </w:trPr>
        <w:tc>
          <w:tcPr>
            <w:tcW w:w="1242" w:type="dxa"/>
            <w:vAlign w:val="center"/>
          </w:tcPr>
          <w:p w14:paraId="48C045BD" w14:textId="7994BF2C" w:rsidR="00B23DEF" w:rsidRDefault="00B23DEF" w:rsidP="00D37BA6">
            <w:pPr>
              <w:widowControl w:val="0"/>
              <w:jc w:val="center"/>
              <w:rPr>
                <w:rFonts w:ascii="GHEA Grapalat" w:hAnsi="GHEA Grapalat"/>
                <w:sz w:val="20"/>
              </w:rPr>
            </w:pPr>
            <w:r>
              <w:rPr>
                <w:rFonts w:ascii="GHEA Grapalat" w:hAnsi="GHEA Grapalat"/>
                <w:lang w:val="en-US"/>
              </w:rPr>
              <w:lastRenderedPageBreak/>
              <w:t>29</w:t>
            </w:r>
          </w:p>
        </w:tc>
        <w:tc>
          <w:tcPr>
            <w:tcW w:w="1208" w:type="dxa"/>
            <w:vAlign w:val="center"/>
          </w:tcPr>
          <w:p w14:paraId="13403017" w14:textId="085CC5D5"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33211330/</w:t>
            </w:r>
            <w:r>
              <w:rPr>
                <w:rFonts w:ascii="GHEA Grapalat" w:hAnsi="GHEA Grapalat" w:cs="Calibri"/>
                <w:color w:val="000000"/>
                <w:sz w:val="20"/>
                <w:szCs w:val="20"/>
              </w:rPr>
              <w:t>3</w:t>
            </w:r>
          </w:p>
        </w:tc>
        <w:tc>
          <w:tcPr>
            <w:tcW w:w="1418" w:type="dxa"/>
            <w:vAlign w:val="center"/>
          </w:tcPr>
          <w:p w14:paraId="2081A053" w14:textId="07541295"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Опухолевый маркер, многоконтрольный, низкий уровень</w:t>
            </w:r>
          </w:p>
        </w:tc>
        <w:tc>
          <w:tcPr>
            <w:tcW w:w="1134" w:type="dxa"/>
            <w:vAlign w:val="center"/>
          </w:tcPr>
          <w:p w14:paraId="27F04BF2"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489E5ACE" w14:textId="42943E9C"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Լիովին ավտոմատ MINDRAY  CLIA 900i  քեմիլյունմինեսցենտային իմմունային վերլուծության համակարգի  համար նախատեսված  քաղցկեղային մարկերի  կոնտրոլ ցածր մակարդակի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20"/>
                <w:szCs w:val="20"/>
              </w:rPr>
              <w:t>Ոչ ավել  15 մլ::</w:t>
            </w:r>
          </w:p>
        </w:tc>
        <w:tc>
          <w:tcPr>
            <w:tcW w:w="1085" w:type="dxa"/>
            <w:vAlign w:val="center"/>
          </w:tcPr>
          <w:p w14:paraId="7E0E6D25" w14:textId="4C32BC51"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0A7E1C41"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230EAE2D"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053CAF8C" w14:textId="516F3A81"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04272E02" w14:textId="332440DA"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6E1CB347" w14:textId="10D8CACF"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947" w:type="dxa"/>
          </w:tcPr>
          <w:p w14:paraId="67E911FB"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5E169F9B"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37C8B12D" w14:textId="77777777" w:rsidTr="00CC6AAC">
        <w:trPr>
          <w:trHeight w:val="246"/>
          <w:jc w:val="center"/>
        </w:trPr>
        <w:tc>
          <w:tcPr>
            <w:tcW w:w="1242" w:type="dxa"/>
            <w:vAlign w:val="center"/>
          </w:tcPr>
          <w:p w14:paraId="4181DCF1" w14:textId="23441E87" w:rsidR="00B23DEF" w:rsidRDefault="00B23DEF" w:rsidP="00D37BA6">
            <w:pPr>
              <w:widowControl w:val="0"/>
              <w:jc w:val="center"/>
              <w:rPr>
                <w:rFonts w:ascii="GHEA Grapalat" w:hAnsi="GHEA Grapalat"/>
                <w:sz w:val="20"/>
              </w:rPr>
            </w:pPr>
            <w:r>
              <w:rPr>
                <w:rFonts w:ascii="GHEA Grapalat" w:hAnsi="GHEA Grapalat"/>
                <w:lang w:val="en-US"/>
              </w:rPr>
              <w:t>30</w:t>
            </w:r>
          </w:p>
        </w:tc>
        <w:tc>
          <w:tcPr>
            <w:tcW w:w="1208" w:type="dxa"/>
            <w:vAlign w:val="center"/>
          </w:tcPr>
          <w:p w14:paraId="2E05DB73" w14:textId="2301F787"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33211380/6</w:t>
            </w:r>
          </w:p>
        </w:tc>
        <w:tc>
          <w:tcPr>
            <w:tcW w:w="1418" w:type="dxa"/>
            <w:vAlign w:val="center"/>
          </w:tcPr>
          <w:p w14:paraId="31C092B6" w14:textId="2941CD5C" w:rsidR="00B23DEF" w:rsidRPr="00553A7F" w:rsidRDefault="00B23DEF" w:rsidP="00D37BA6">
            <w:pPr>
              <w:widowControl w:val="0"/>
              <w:jc w:val="center"/>
              <w:rPr>
                <w:rFonts w:ascii="GHEA Grapalat" w:hAnsi="GHEA Grapalat" w:cs="Calibri"/>
                <w:color w:val="000000"/>
              </w:rPr>
            </w:pPr>
            <w:r w:rsidRPr="00553A7F">
              <w:rPr>
                <w:rFonts w:ascii="GHEA Grapalat" w:hAnsi="GHEA Grapalat" w:cs="Calibri"/>
                <w:color w:val="000000"/>
              </w:rPr>
              <w:t>Метаболический мультиконтроль L</w:t>
            </w:r>
          </w:p>
        </w:tc>
        <w:tc>
          <w:tcPr>
            <w:tcW w:w="1134" w:type="dxa"/>
            <w:vAlign w:val="center"/>
          </w:tcPr>
          <w:p w14:paraId="43C911FB"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13C39710" w14:textId="7363BF85"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FF0000"/>
                <w:sz w:val="16"/>
                <w:szCs w:val="16"/>
                <w:lang w:val="hy-AM"/>
              </w:rPr>
              <w:t xml:space="preserve">Լիովին ավտոմատ MINDRAY CLIA 900i </w:t>
            </w:r>
            <w:r w:rsidRPr="005876A2">
              <w:rPr>
                <w:rFonts w:ascii="GHEA Grapalat" w:hAnsi="GHEA Grapalat" w:cs="Calibri"/>
                <w:color w:val="000000"/>
                <w:sz w:val="16"/>
                <w:szCs w:val="16"/>
                <w:lang w:val="hy-AM"/>
              </w:rPr>
              <w:t xml:space="preserve">քեմիլյունմինեսցենտային իմմունային վերլուծության համակարգի համար նախատեված մետաբոլիկ կոնտրոլ ցա ծր մակարդակի /օրիգինալ MINDRAY  ընկերության արտադրության, տվյալ կետը դիտարկվում է  սարքավորման անխափան աշխատանքի համար/ Ֆորմատ. </w:t>
            </w:r>
            <w:r>
              <w:rPr>
                <w:rFonts w:ascii="GHEA Grapalat" w:hAnsi="GHEA Grapalat" w:cs="Calibri"/>
                <w:color w:val="000000"/>
                <w:sz w:val="16"/>
                <w:szCs w:val="16"/>
              </w:rPr>
              <w:t>Ոչ ավել 15մլ:</w:t>
            </w:r>
          </w:p>
        </w:tc>
        <w:tc>
          <w:tcPr>
            <w:tcW w:w="1085" w:type="dxa"/>
            <w:vAlign w:val="center"/>
          </w:tcPr>
          <w:p w14:paraId="51870239" w14:textId="54B73C63"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լրակազմ</w:t>
            </w:r>
          </w:p>
        </w:tc>
        <w:tc>
          <w:tcPr>
            <w:tcW w:w="1559" w:type="dxa"/>
          </w:tcPr>
          <w:p w14:paraId="436D3480"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4F83ECA3"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131A16C3" w14:textId="14949189"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6AE7FFBE" w14:textId="229FFA01"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614B121C" w14:textId="6E46CBE8"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947" w:type="dxa"/>
          </w:tcPr>
          <w:p w14:paraId="2D09716D"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1802A034"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4576A4ED" w14:textId="77777777" w:rsidTr="00CC6AAC">
        <w:trPr>
          <w:trHeight w:val="246"/>
          <w:jc w:val="center"/>
        </w:trPr>
        <w:tc>
          <w:tcPr>
            <w:tcW w:w="1242" w:type="dxa"/>
            <w:vAlign w:val="center"/>
          </w:tcPr>
          <w:p w14:paraId="51851503" w14:textId="3AE3AC40" w:rsidR="00B23DEF" w:rsidRDefault="00B23DEF" w:rsidP="00D37BA6">
            <w:pPr>
              <w:widowControl w:val="0"/>
              <w:jc w:val="center"/>
              <w:rPr>
                <w:rFonts w:ascii="GHEA Grapalat" w:hAnsi="GHEA Grapalat"/>
                <w:sz w:val="20"/>
              </w:rPr>
            </w:pPr>
            <w:r>
              <w:rPr>
                <w:rFonts w:ascii="GHEA Grapalat" w:hAnsi="GHEA Grapalat"/>
                <w:lang w:val="en-US"/>
              </w:rPr>
              <w:t>31</w:t>
            </w:r>
          </w:p>
        </w:tc>
        <w:tc>
          <w:tcPr>
            <w:tcW w:w="1208" w:type="dxa"/>
            <w:vAlign w:val="center"/>
          </w:tcPr>
          <w:p w14:paraId="7983E6E2" w14:textId="6E4C6307"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33691162/8</w:t>
            </w:r>
          </w:p>
        </w:tc>
        <w:tc>
          <w:tcPr>
            <w:tcW w:w="1418" w:type="dxa"/>
            <w:vAlign w:val="center"/>
          </w:tcPr>
          <w:p w14:paraId="543D614A" w14:textId="73A1F322" w:rsidR="00B23DEF" w:rsidRPr="00093881" w:rsidRDefault="00B23DEF" w:rsidP="00D37BA6">
            <w:pPr>
              <w:widowControl w:val="0"/>
              <w:jc w:val="center"/>
              <w:rPr>
                <w:rFonts w:ascii="GHEA Grapalat" w:hAnsi="GHEA Grapalat" w:cs="Calibri"/>
                <w:color w:val="000000"/>
              </w:rPr>
            </w:pPr>
            <w:r w:rsidRPr="00093881">
              <w:rPr>
                <w:rFonts w:ascii="GHEA Grapalat" w:hAnsi="GHEA Grapalat" w:cs="Calibri"/>
                <w:color w:val="000000"/>
              </w:rPr>
              <w:t>Иммунохроматографические кассеты для определен</w:t>
            </w:r>
            <w:r w:rsidRPr="00093881">
              <w:rPr>
                <w:rFonts w:ascii="GHEA Grapalat" w:hAnsi="GHEA Grapalat" w:cs="Calibri"/>
                <w:color w:val="000000"/>
              </w:rPr>
              <w:lastRenderedPageBreak/>
              <w:t>ия антител M/G к вирусу Эпштейна-Барр</w:t>
            </w:r>
          </w:p>
        </w:tc>
        <w:tc>
          <w:tcPr>
            <w:tcW w:w="1134" w:type="dxa"/>
            <w:vAlign w:val="center"/>
          </w:tcPr>
          <w:p w14:paraId="51CA3105"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54C75E30" w14:textId="57CEB7B4" w:rsidR="00B23DEF" w:rsidRPr="00D16808" w:rsidRDefault="00B23DEF" w:rsidP="00D37BA6">
            <w:pPr>
              <w:rPr>
                <w:rFonts w:ascii="Arial" w:hAnsi="Arial" w:cs="Arial"/>
                <w:color w:val="000000"/>
                <w:sz w:val="20"/>
                <w:szCs w:val="20"/>
                <w:lang w:val="hy-AM"/>
              </w:rPr>
            </w:pPr>
            <w:r w:rsidRPr="005876A2">
              <w:rPr>
                <w:rFonts w:ascii="GHEA Grapalat" w:hAnsi="GHEA Grapalat" w:cs="Calibri"/>
                <w:color w:val="000000"/>
                <w:sz w:val="20"/>
                <w:szCs w:val="20"/>
                <w:lang w:val="hy-AM"/>
              </w:rPr>
              <w:t xml:space="preserve">Էփշտեյն Բարրի վիրուսի հանդեպ M/G հակամարմինների որոշման իմունոքրամոտագրաֆին կասսետներ </w:t>
            </w:r>
          </w:p>
        </w:tc>
        <w:tc>
          <w:tcPr>
            <w:tcW w:w="1085" w:type="dxa"/>
            <w:vAlign w:val="center"/>
          </w:tcPr>
          <w:p w14:paraId="7F753B50" w14:textId="306A4D7B"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թեստ</w:t>
            </w:r>
          </w:p>
        </w:tc>
        <w:tc>
          <w:tcPr>
            <w:tcW w:w="1559" w:type="dxa"/>
          </w:tcPr>
          <w:p w14:paraId="4F717122"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4E0E15F8"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0D6DA529" w14:textId="792B4065"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40</w:t>
            </w:r>
          </w:p>
        </w:tc>
        <w:tc>
          <w:tcPr>
            <w:tcW w:w="709" w:type="dxa"/>
          </w:tcPr>
          <w:p w14:paraId="4265D61C" w14:textId="0B52654C"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57D3BD32" w14:textId="7304B8CC"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40</w:t>
            </w:r>
          </w:p>
        </w:tc>
        <w:tc>
          <w:tcPr>
            <w:tcW w:w="947" w:type="dxa"/>
          </w:tcPr>
          <w:p w14:paraId="1732600D"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710E1CE0"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6258FAB4" w14:textId="77777777" w:rsidTr="00CC6AAC">
        <w:trPr>
          <w:trHeight w:val="246"/>
          <w:jc w:val="center"/>
        </w:trPr>
        <w:tc>
          <w:tcPr>
            <w:tcW w:w="1242" w:type="dxa"/>
            <w:vAlign w:val="center"/>
          </w:tcPr>
          <w:p w14:paraId="69770F79" w14:textId="6BF25196" w:rsidR="00B23DEF" w:rsidRDefault="00B23DEF" w:rsidP="00D37BA6">
            <w:pPr>
              <w:widowControl w:val="0"/>
              <w:jc w:val="center"/>
              <w:rPr>
                <w:rFonts w:ascii="GHEA Grapalat" w:hAnsi="GHEA Grapalat"/>
                <w:sz w:val="20"/>
              </w:rPr>
            </w:pPr>
            <w:r>
              <w:rPr>
                <w:rFonts w:ascii="GHEA Grapalat" w:hAnsi="GHEA Grapalat"/>
                <w:lang w:val="en-US"/>
              </w:rPr>
              <w:lastRenderedPageBreak/>
              <w:t>32</w:t>
            </w:r>
          </w:p>
        </w:tc>
        <w:tc>
          <w:tcPr>
            <w:tcW w:w="1208" w:type="dxa"/>
            <w:vAlign w:val="center"/>
          </w:tcPr>
          <w:p w14:paraId="1799716C" w14:textId="747E7212"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33211400/4</w:t>
            </w:r>
          </w:p>
        </w:tc>
        <w:tc>
          <w:tcPr>
            <w:tcW w:w="1418" w:type="dxa"/>
            <w:vAlign w:val="center"/>
          </w:tcPr>
          <w:p w14:paraId="74A0F540" w14:textId="0A96A3F6" w:rsidR="00B23DEF" w:rsidRPr="00093881" w:rsidRDefault="00B23DEF" w:rsidP="00D37BA6">
            <w:pPr>
              <w:widowControl w:val="0"/>
              <w:jc w:val="center"/>
              <w:rPr>
                <w:rFonts w:ascii="Arial" w:hAnsi="Arial" w:cs="Arial"/>
                <w:color w:val="000000"/>
              </w:rPr>
            </w:pPr>
            <w:r w:rsidRPr="00093881">
              <w:rPr>
                <w:rFonts w:ascii="Arial" w:hAnsi="Arial" w:cs="Arial"/>
                <w:color w:val="000000"/>
              </w:rPr>
              <w:t>Ксиол</w:t>
            </w:r>
          </w:p>
        </w:tc>
        <w:tc>
          <w:tcPr>
            <w:tcW w:w="1134" w:type="dxa"/>
            <w:vAlign w:val="center"/>
          </w:tcPr>
          <w:p w14:paraId="5DEDA138"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004EBCB0" w14:textId="5C08752C" w:rsidR="00B23DEF" w:rsidRPr="00D16808" w:rsidRDefault="00B23DEF" w:rsidP="00D37BA6">
            <w:pPr>
              <w:rPr>
                <w:rFonts w:ascii="Arial" w:hAnsi="Arial" w:cs="Arial"/>
                <w:color w:val="000000"/>
                <w:sz w:val="20"/>
                <w:szCs w:val="20"/>
                <w:lang w:val="hy-AM"/>
              </w:rPr>
            </w:pPr>
            <w:r w:rsidRPr="004645BF">
              <w:rPr>
                <w:rFonts w:ascii="Arial" w:hAnsi="Arial" w:cs="Arial"/>
                <w:color w:val="000000"/>
                <w:sz w:val="20"/>
                <w:szCs w:val="20"/>
                <w:lang w:val="hy-AM"/>
              </w:rPr>
              <w:t>Հատուկ</w:t>
            </w:r>
            <w:r w:rsidRPr="004645BF">
              <w:rPr>
                <w:color w:val="000000"/>
                <w:sz w:val="20"/>
                <w:szCs w:val="20"/>
                <w:lang w:val="hy-AM"/>
              </w:rPr>
              <w:t xml:space="preserve"> </w:t>
            </w:r>
            <w:r w:rsidRPr="004645BF">
              <w:rPr>
                <w:rFonts w:ascii="Sylfaen" w:hAnsi="Sylfaen" w:cs="Calibri"/>
                <w:color w:val="000000"/>
                <w:sz w:val="20"/>
                <w:szCs w:val="20"/>
                <w:lang w:val="hy-AM"/>
              </w:rPr>
              <w:t>մաքրության</w:t>
            </w:r>
            <w:r w:rsidRPr="004645BF">
              <w:rPr>
                <w:color w:val="000000"/>
                <w:sz w:val="20"/>
                <w:szCs w:val="20"/>
                <w:lang w:val="hy-AM"/>
              </w:rPr>
              <w:t xml:space="preserve"> </w:t>
            </w:r>
            <w:r w:rsidRPr="004645BF">
              <w:rPr>
                <w:rFonts w:ascii="Sylfaen" w:hAnsi="Sylfaen" w:cs="Calibri"/>
                <w:color w:val="000000"/>
                <w:sz w:val="20"/>
                <w:szCs w:val="20"/>
                <w:lang w:val="hy-AM"/>
              </w:rPr>
              <w:t>հյուսվածքաբանական</w:t>
            </w:r>
            <w:r w:rsidRPr="004645BF">
              <w:rPr>
                <w:color w:val="000000"/>
                <w:sz w:val="20"/>
                <w:szCs w:val="20"/>
                <w:lang w:val="hy-AM"/>
              </w:rPr>
              <w:t xml:space="preserve"> </w:t>
            </w:r>
            <w:r w:rsidRPr="004645BF">
              <w:rPr>
                <w:rFonts w:ascii="Sylfaen" w:hAnsi="Sylfaen" w:cs="Calibri"/>
                <w:color w:val="000000"/>
                <w:sz w:val="20"/>
                <w:szCs w:val="20"/>
                <w:lang w:val="hy-AM"/>
              </w:rPr>
              <w:t>կարգի</w:t>
            </w:r>
            <w:r w:rsidRPr="004645BF">
              <w:rPr>
                <w:color w:val="000000"/>
                <w:sz w:val="20"/>
                <w:szCs w:val="20"/>
                <w:lang w:val="hy-AM"/>
              </w:rPr>
              <w:t xml:space="preserve">  </w:t>
            </w:r>
            <w:r w:rsidRPr="004645BF">
              <w:rPr>
                <w:rFonts w:ascii="Sylfaen" w:hAnsi="Sylfaen" w:cs="Calibri"/>
                <w:color w:val="000000"/>
                <w:sz w:val="20"/>
                <w:szCs w:val="20"/>
                <w:lang w:val="hy-AM"/>
              </w:rPr>
              <w:t>քսիլոլ</w:t>
            </w:r>
            <w:r w:rsidRPr="004645BF">
              <w:rPr>
                <w:color w:val="000000"/>
                <w:sz w:val="20"/>
                <w:szCs w:val="20"/>
                <w:lang w:val="hy-AM"/>
              </w:rPr>
              <w:t xml:space="preserve">: </w:t>
            </w:r>
            <w:r w:rsidRPr="004645BF">
              <w:rPr>
                <w:rFonts w:ascii="Sylfaen" w:hAnsi="Sylfaen" w:cs="Calibri"/>
                <w:color w:val="000000"/>
                <w:sz w:val="20"/>
                <w:szCs w:val="20"/>
                <w:lang w:val="hy-AM"/>
              </w:rPr>
              <w:t>Ֆորմատ</w:t>
            </w:r>
            <w:r w:rsidRPr="004645BF">
              <w:rPr>
                <w:color w:val="000000"/>
                <w:sz w:val="20"/>
                <w:szCs w:val="20"/>
                <w:lang w:val="hy-AM"/>
              </w:rPr>
              <w:t xml:space="preserve"> </w:t>
            </w:r>
            <w:r w:rsidRPr="004645BF">
              <w:rPr>
                <w:rFonts w:ascii="Sylfaen" w:hAnsi="Sylfaen" w:cs="Calibri"/>
                <w:color w:val="000000"/>
                <w:sz w:val="20"/>
                <w:szCs w:val="20"/>
                <w:lang w:val="hy-AM"/>
              </w:rPr>
              <w:t>լիտր</w:t>
            </w:r>
            <w:r w:rsidRPr="004645BF">
              <w:rPr>
                <w:color w:val="000000"/>
                <w:sz w:val="20"/>
                <w:szCs w:val="20"/>
                <w:lang w:val="hy-AM"/>
              </w:rPr>
              <w:t>:</w:t>
            </w:r>
          </w:p>
        </w:tc>
        <w:tc>
          <w:tcPr>
            <w:tcW w:w="1085" w:type="dxa"/>
            <w:vAlign w:val="center"/>
          </w:tcPr>
          <w:p w14:paraId="67A94928" w14:textId="4B8407A7" w:rsidR="00B23DEF" w:rsidRDefault="00B23DEF" w:rsidP="00D37BA6">
            <w:pPr>
              <w:widowControl w:val="0"/>
              <w:jc w:val="center"/>
              <w:rPr>
                <w:rFonts w:ascii="Arial" w:hAnsi="Arial" w:cs="Arial"/>
                <w:color w:val="000000"/>
                <w:sz w:val="20"/>
                <w:szCs w:val="20"/>
              </w:rPr>
            </w:pPr>
            <w:r>
              <w:rPr>
                <w:rFonts w:ascii="Arial" w:hAnsi="Arial" w:cs="Arial"/>
                <w:color w:val="000000"/>
                <w:sz w:val="20"/>
                <w:szCs w:val="20"/>
              </w:rPr>
              <w:t>լիտր</w:t>
            </w:r>
          </w:p>
        </w:tc>
        <w:tc>
          <w:tcPr>
            <w:tcW w:w="1559" w:type="dxa"/>
          </w:tcPr>
          <w:p w14:paraId="64687D97"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17A6EDF6"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7A03C39D" w14:textId="23267660" w:rsidR="00B23DEF" w:rsidRDefault="00B23DEF" w:rsidP="00D37BA6">
            <w:pPr>
              <w:widowControl w:val="0"/>
              <w:jc w:val="center"/>
              <w:rPr>
                <w:rFonts w:ascii="GHEA Grapalat" w:hAnsi="GHEA Grapalat"/>
                <w:sz w:val="20"/>
              </w:rPr>
            </w:pPr>
            <w:r>
              <w:rPr>
                <w:rFonts w:ascii="Arial Armenian" w:hAnsi="Arial Armenian" w:cs="Calibri"/>
                <w:color w:val="000000"/>
                <w:sz w:val="20"/>
                <w:szCs w:val="20"/>
              </w:rPr>
              <w:t>12</w:t>
            </w:r>
          </w:p>
        </w:tc>
        <w:tc>
          <w:tcPr>
            <w:tcW w:w="709" w:type="dxa"/>
          </w:tcPr>
          <w:p w14:paraId="7D7468A6" w14:textId="1597F926"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75DFAA01" w14:textId="023DEA18" w:rsidR="00B23DEF" w:rsidRDefault="00B23DEF" w:rsidP="00D37BA6">
            <w:pPr>
              <w:widowControl w:val="0"/>
              <w:jc w:val="center"/>
              <w:rPr>
                <w:rFonts w:ascii="GHEA Grapalat" w:hAnsi="GHEA Grapalat"/>
                <w:sz w:val="20"/>
              </w:rPr>
            </w:pPr>
            <w:r>
              <w:rPr>
                <w:rFonts w:ascii="Arial Armenian" w:hAnsi="Arial Armenian" w:cs="Calibri"/>
                <w:color w:val="000000"/>
                <w:sz w:val="20"/>
                <w:szCs w:val="20"/>
              </w:rPr>
              <w:t>12</w:t>
            </w:r>
          </w:p>
        </w:tc>
        <w:tc>
          <w:tcPr>
            <w:tcW w:w="947" w:type="dxa"/>
          </w:tcPr>
          <w:p w14:paraId="1C4A528B"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2089D264" w14:textId="77777777" w:rsidR="00B23DEF" w:rsidRPr="00984743" w:rsidRDefault="00B23DEF" w:rsidP="00D37BA6">
            <w:pPr>
              <w:widowControl w:val="0"/>
              <w:jc w:val="center"/>
              <w:rPr>
                <w:rFonts w:ascii="GHEA Grapalat" w:hAnsi="GHEA Grapalat"/>
                <w:sz w:val="16"/>
                <w:szCs w:val="16"/>
                <w:lang w:val="hy-AM"/>
              </w:rPr>
            </w:pPr>
          </w:p>
        </w:tc>
      </w:tr>
      <w:tr w:rsidR="00B23DEF" w:rsidRPr="00345D03" w14:paraId="51ED1B28" w14:textId="77777777" w:rsidTr="00CC6AAC">
        <w:trPr>
          <w:trHeight w:val="246"/>
          <w:jc w:val="center"/>
        </w:trPr>
        <w:tc>
          <w:tcPr>
            <w:tcW w:w="1242" w:type="dxa"/>
            <w:vAlign w:val="center"/>
          </w:tcPr>
          <w:p w14:paraId="559499A0" w14:textId="519A04F5" w:rsidR="00B23DEF" w:rsidRDefault="00B23DEF" w:rsidP="00D37BA6">
            <w:pPr>
              <w:widowControl w:val="0"/>
              <w:jc w:val="center"/>
              <w:rPr>
                <w:rFonts w:ascii="GHEA Grapalat" w:hAnsi="GHEA Grapalat"/>
                <w:sz w:val="20"/>
              </w:rPr>
            </w:pPr>
            <w:r>
              <w:rPr>
                <w:rFonts w:ascii="GHEA Grapalat" w:hAnsi="GHEA Grapalat"/>
                <w:lang w:val="en-US"/>
              </w:rPr>
              <w:t>33</w:t>
            </w:r>
          </w:p>
        </w:tc>
        <w:tc>
          <w:tcPr>
            <w:tcW w:w="1208" w:type="dxa"/>
            <w:vAlign w:val="center"/>
          </w:tcPr>
          <w:p w14:paraId="40D675DA" w14:textId="12A9DABB" w:rsidR="00B23DEF" w:rsidRPr="00D47379" w:rsidRDefault="00B23DEF" w:rsidP="00D37BA6">
            <w:pPr>
              <w:jc w:val="center"/>
              <w:rPr>
                <w:rFonts w:ascii="Arial Armenian" w:hAnsi="Arial Armenian" w:cs="Calibri"/>
                <w:color w:val="000000"/>
                <w:sz w:val="20"/>
                <w:szCs w:val="20"/>
              </w:rPr>
            </w:pPr>
            <w:r w:rsidRPr="003143BF">
              <w:rPr>
                <w:rFonts w:ascii="GHEA Grapalat" w:hAnsi="GHEA Grapalat" w:cs="Calibri"/>
                <w:color w:val="000000"/>
                <w:sz w:val="20"/>
                <w:szCs w:val="20"/>
              </w:rPr>
              <w:t>33211400/</w:t>
            </w:r>
            <w:r>
              <w:rPr>
                <w:rFonts w:ascii="GHEA Grapalat" w:hAnsi="GHEA Grapalat" w:cs="Calibri"/>
                <w:color w:val="000000"/>
                <w:sz w:val="20"/>
                <w:szCs w:val="20"/>
              </w:rPr>
              <w:t>6</w:t>
            </w:r>
          </w:p>
        </w:tc>
        <w:tc>
          <w:tcPr>
            <w:tcW w:w="1418" w:type="dxa"/>
            <w:vAlign w:val="center"/>
          </w:tcPr>
          <w:p w14:paraId="7E740728" w14:textId="1037A3B4" w:rsidR="00B23DEF" w:rsidRPr="00AD52E0" w:rsidRDefault="00B23DEF" w:rsidP="00D37BA6">
            <w:pPr>
              <w:widowControl w:val="0"/>
              <w:jc w:val="center"/>
              <w:rPr>
                <w:rFonts w:ascii="Arial" w:hAnsi="Arial" w:cs="Arial"/>
                <w:color w:val="000000"/>
              </w:rPr>
            </w:pPr>
            <w:r w:rsidRPr="00AD52E0">
              <w:rPr>
                <w:rFonts w:ascii="Arial" w:hAnsi="Arial" w:cs="Arial"/>
                <w:color w:val="000000"/>
              </w:rPr>
              <w:t>Клей</w:t>
            </w:r>
          </w:p>
        </w:tc>
        <w:tc>
          <w:tcPr>
            <w:tcW w:w="1134" w:type="dxa"/>
            <w:vAlign w:val="center"/>
          </w:tcPr>
          <w:p w14:paraId="44437700" w14:textId="77777777" w:rsidR="00B23DEF" w:rsidRPr="00B138F3" w:rsidRDefault="00B23DEF" w:rsidP="00D37BA6">
            <w:pPr>
              <w:widowControl w:val="0"/>
              <w:jc w:val="center"/>
              <w:rPr>
                <w:rFonts w:ascii="GHEA Grapalat" w:hAnsi="GHEA Grapalat"/>
                <w:sz w:val="16"/>
                <w:szCs w:val="16"/>
              </w:rPr>
            </w:pPr>
          </w:p>
        </w:tc>
        <w:tc>
          <w:tcPr>
            <w:tcW w:w="3906" w:type="dxa"/>
            <w:vAlign w:val="center"/>
          </w:tcPr>
          <w:p w14:paraId="6B39235F" w14:textId="3A657679" w:rsidR="00B23DEF" w:rsidRPr="00D16808" w:rsidRDefault="00B23DEF" w:rsidP="00D37BA6">
            <w:pPr>
              <w:rPr>
                <w:rFonts w:ascii="Arial" w:hAnsi="Arial" w:cs="Arial"/>
                <w:color w:val="000000"/>
                <w:sz w:val="20"/>
                <w:szCs w:val="20"/>
                <w:lang w:val="hy-AM"/>
              </w:rPr>
            </w:pPr>
            <w:r w:rsidRPr="00396ED3">
              <w:rPr>
                <w:rFonts w:ascii="Arial Armenian" w:hAnsi="Arial Armenian" w:cs="Calibri"/>
                <w:color w:val="000000"/>
                <w:sz w:val="20"/>
                <w:szCs w:val="20"/>
                <w:lang w:val="hy-AM"/>
              </w:rPr>
              <w:t>250</w:t>
            </w:r>
            <w:r w:rsidRPr="00396ED3">
              <w:rPr>
                <w:rFonts w:ascii="Arial" w:hAnsi="Arial" w:cs="Arial"/>
                <w:color w:val="000000"/>
                <w:sz w:val="20"/>
                <w:szCs w:val="20"/>
                <w:lang w:val="hy-AM"/>
              </w:rPr>
              <w:t>մլ</w:t>
            </w:r>
            <w:r w:rsidRPr="00396ED3">
              <w:rPr>
                <w:rFonts w:ascii="Arial Armenian" w:hAnsi="Arial Armenian" w:cs="Calibri"/>
                <w:color w:val="000000"/>
                <w:sz w:val="20"/>
                <w:szCs w:val="20"/>
                <w:lang w:val="hy-AM"/>
              </w:rPr>
              <w:t xml:space="preserve">, </w:t>
            </w:r>
            <w:r w:rsidRPr="00396ED3">
              <w:rPr>
                <w:rFonts w:ascii="Calibri" w:hAnsi="Calibri" w:cs="Calibri"/>
                <w:color w:val="000000"/>
                <w:sz w:val="20"/>
                <w:szCs w:val="20"/>
                <w:lang w:val="hy-AM"/>
              </w:rPr>
              <w:t>В</w:t>
            </w:r>
            <w:r w:rsidRPr="00396ED3">
              <w:rPr>
                <w:rFonts w:ascii="Arial Armenian" w:hAnsi="Arial Armenian" w:cs="Calibri"/>
                <w:color w:val="000000"/>
                <w:sz w:val="20"/>
                <w:szCs w:val="20"/>
                <w:lang w:val="hy-AM"/>
              </w:rPr>
              <w:t>tomount DPX40W</w:t>
            </w:r>
          </w:p>
        </w:tc>
        <w:tc>
          <w:tcPr>
            <w:tcW w:w="1085" w:type="dxa"/>
            <w:vAlign w:val="center"/>
          </w:tcPr>
          <w:p w14:paraId="0A0EF4B1" w14:textId="617EDEBD" w:rsidR="00B23DEF" w:rsidRDefault="00B23DEF" w:rsidP="00D37BA6">
            <w:pPr>
              <w:widowControl w:val="0"/>
              <w:jc w:val="center"/>
              <w:rPr>
                <w:rFonts w:ascii="Arial" w:hAnsi="Arial" w:cs="Arial"/>
                <w:color w:val="000000"/>
                <w:sz w:val="20"/>
                <w:szCs w:val="20"/>
              </w:rPr>
            </w:pPr>
            <w:r>
              <w:rPr>
                <w:rFonts w:ascii="GHEA Grapalat" w:hAnsi="GHEA Grapalat" w:cs="Calibri"/>
                <w:color w:val="000000"/>
                <w:sz w:val="20"/>
                <w:szCs w:val="20"/>
              </w:rPr>
              <w:t>հատ</w:t>
            </w:r>
          </w:p>
        </w:tc>
        <w:tc>
          <w:tcPr>
            <w:tcW w:w="1559" w:type="dxa"/>
          </w:tcPr>
          <w:p w14:paraId="7ACDE378" w14:textId="77777777" w:rsidR="00B23DEF" w:rsidRPr="00344DFB" w:rsidRDefault="00B23DEF" w:rsidP="00D37BA6">
            <w:pPr>
              <w:widowControl w:val="0"/>
              <w:jc w:val="center"/>
              <w:rPr>
                <w:rFonts w:ascii="GHEA Grapalat" w:hAnsi="GHEA Grapalat"/>
                <w:sz w:val="16"/>
                <w:szCs w:val="16"/>
                <w:lang w:val="hy-AM"/>
              </w:rPr>
            </w:pPr>
          </w:p>
        </w:tc>
        <w:tc>
          <w:tcPr>
            <w:tcW w:w="1134" w:type="dxa"/>
          </w:tcPr>
          <w:p w14:paraId="479C6323" w14:textId="77777777" w:rsidR="00B23DEF" w:rsidRPr="00344DFB" w:rsidRDefault="00B23DEF" w:rsidP="00D37BA6">
            <w:pPr>
              <w:widowControl w:val="0"/>
              <w:jc w:val="center"/>
              <w:rPr>
                <w:rFonts w:ascii="GHEA Grapalat" w:hAnsi="GHEA Grapalat"/>
                <w:sz w:val="16"/>
                <w:szCs w:val="16"/>
                <w:lang w:val="hy-AM"/>
              </w:rPr>
            </w:pPr>
          </w:p>
        </w:tc>
        <w:tc>
          <w:tcPr>
            <w:tcW w:w="850" w:type="dxa"/>
            <w:vAlign w:val="center"/>
          </w:tcPr>
          <w:p w14:paraId="559408F6" w14:textId="5B33F03F"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709" w:type="dxa"/>
          </w:tcPr>
          <w:p w14:paraId="2B2897A4" w14:textId="729476D4" w:rsidR="00B23DEF" w:rsidRPr="0022384C" w:rsidRDefault="00B23DEF" w:rsidP="00D37BA6">
            <w:pPr>
              <w:widowControl w:val="0"/>
              <w:jc w:val="center"/>
              <w:rPr>
                <w:rFonts w:ascii="GHEA Grapalat" w:hAnsi="GHEA Grapalat"/>
                <w:sz w:val="16"/>
                <w:szCs w:val="16"/>
              </w:rPr>
            </w:pPr>
            <w:r w:rsidRPr="00287DFA">
              <w:rPr>
                <w:rFonts w:ascii="GHEA Grapalat" w:hAnsi="GHEA Grapalat"/>
                <w:sz w:val="10"/>
                <w:szCs w:val="10"/>
              </w:rPr>
              <w:t>Ք. Երևան, Բաղրամյան 51/2</w:t>
            </w:r>
          </w:p>
        </w:tc>
        <w:tc>
          <w:tcPr>
            <w:tcW w:w="1158" w:type="dxa"/>
            <w:vAlign w:val="center"/>
          </w:tcPr>
          <w:p w14:paraId="4F4E32FD" w14:textId="449F89F8" w:rsidR="00B23DEF" w:rsidRDefault="00B23DEF" w:rsidP="00D37BA6">
            <w:pPr>
              <w:widowControl w:val="0"/>
              <w:jc w:val="center"/>
              <w:rPr>
                <w:rFonts w:ascii="GHEA Grapalat" w:hAnsi="GHEA Grapalat"/>
                <w:sz w:val="20"/>
              </w:rPr>
            </w:pPr>
            <w:r>
              <w:rPr>
                <w:rFonts w:ascii="GHEA Grapalat" w:hAnsi="GHEA Grapalat" w:cs="Calibri"/>
                <w:color w:val="000000"/>
                <w:sz w:val="20"/>
                <w:szCs w:val="20"/>
              </w:rPr>
              <w:t>1</w:t>
            </w:r>
          </w:p>
        </w:tc>
        <w:tc>
          <w:tcPr>
            <w:tcW w:w="947" w:type="dxa"/>
          </w:tcPr>
          <w:p w14:paraId="377CB8C0" w14:textId="77777777" w:rsidR="00B23DEF" w:rsidRPr="00287DFA" w:rsidRDefault="00B23DEF" w:rsidP="00D37BA6">
            <w:pPr>
              <w:ind w:right="113"/>
              <w:jc w:val="both"/>
              <w:rPr>
                <w:rFonts w:ascii="GHEA Grapalat" w:hAnsi="GHEA Grapalat" w:cs="Sylfaen"/>
                <w:i/>
                <w:sz w:val="10"/>
                <w:szCs w:val="10"/>
                <w:lang w:val="pt-BR"/>
              </w:rPr>
            </w:pPr>
            <w:r>
              <w:rPr>
                <w:rFonts w:ascii="GHEA Grapalat" w:hAnsi="GHEA Grapalat" w:cs="Sylfaen"/>
                <w:i/>
                <w:sz w:val="10"/>
                <w:szCs w:val="10"/>
                <w:lang w:val="pt-BR"/>
              </w:rPr>
              <w:t>Տես ծանոթությունը</w:t>
            </w:r>
          </w:p>
          <w:p w14:paraId="0606E789" w14:textId="77777777" w:rsidR="00B23DEF" w:rsidRPr="00984743" w:rsidRDefault="00B23DEF" w:rsidP="00D37BA6">
            <w:pPr>
              <w:widowControl w:val="0"/>
              <w:jc w:val="center"/>
              <w:rPr>
                <w:rFonts w:ascii="GHEA Grapalat" w:hAnsi="GHEA Grapalat"/>
                <w:sz w:val="16"/>
                <w:szCs w:val="16"/>
                <w:lang w:val="hy-AM"/>
              </w:rPr>
            </w:pPr>
          </w:p>
        </w:tc>
      </w:tr>
    </w:tbl>
    <w:p w14:paraId="62A12E7A" w14:textId="77777777" w:rsidR="00F954E8" w:rsidRPr="00344DFB"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9C1E8C2" w14:textId="77777777" w:rsidTr="00E22E51">
        <w:trPr>
          <w:jc w:val="center"/>
        </w:trPr>
        <w:tc>
          <w:tcPr>
            <w:tcW w:w="4536" w:type="dxa"/>
          </w:tcPr>
          <w:p w14:paraId="5C80F66E"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A7ABA5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314AA5E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17CB0E52"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63F1283E" w14:textId="77777777" w:rsidR="00071D1C" w:rsidRPr="00B138F3" w:rsidRDefault="00071D1C" w:rsidP="00B46D58">
            <w:pPr>
              <w:widowControl w:val="0"/>
              <w:jc w:val="center"/>
              <w:rPr>
                <w:rFonts w:ascii="GHEA Grapalat" w:hAnsi="GHEA Grapalat"/>
              </w:rPr>
            </w:pPr>
          </w:p>
        </w:tc>
        <w:tc>
          <w:tcPr>
            <w:tcW w:w="4343" w:type="dxa"/>
          </w:tcPr>
          <w:p w14:paraId="35A1C52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A15B2A7"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D7374B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150F488"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39BA3B4" w14:textId="20C2914F" w:rsidR="00071D1C" w:rsidRPr="00B138F3" w:rsidRDefault="00D37BA6" w:rsidP="00D37BA6">
      <w:pPr>
        <w:widowControl w:val="0"/>
        <w:spacing w:after="160"/>
        <w:jc w:val="right"/>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14:paraId="44E3FD1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797241BC"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F50C15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56172945" w14:textId="77777777" w:rsidTr="007A2020">
        <w:trPr>
          <w:tblCellSpacing w:w="7" w:type="dxa"/>
          <w:jc w:val="center"/>
        </w:trPr>
        <w:tc>
          <w:tcPr>
            <w:tcW w:w="0" w:type="auto"/>
            <w:vAlign w:val="center"/>
          </w:tcPr>
          <w:p w14:paraId="4815B36B"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0390EC0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69BBD8C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66783D6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DD7B271"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46E56AB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6A3C1498"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DEEFFC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4D873F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EE5239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794456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7E386F6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51972E55" w14:textId="77777777" w:rsidR="0038400D" w:rsidRPr="00B138F3" w:rsidRDefault="0038400D" w:rsidP="00B46D58">
      <w:pPr>
        <w:widowControl w:val="0"/>
        <w:spacing w:after="160"/>
        <w:ind w:firstLine="375"/>
        <w:rPr>
          <w:rFonts w:ascii="GHEA Grapalat" w:hAnsi="GHEA Grapalat"/>
          <w:iCs/>
        </w:rPr>
      </w:pPr>
    </w:p>
    <w:p w14:paraId="2FD94CCB"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E63E063"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8A40B3C"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684FCB65"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83AD049"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555E4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D0DC65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747FED6B"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6AC429F0"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7A998322" w14:textId="77777777" w:rsidTr="00AB4EAB">
        <w:trPr>
          <w:jc w:val="center"/>
        </w:trPr>
        <w:tc>
          <w:tcPr>
            <w:tcW w:w="442" w:type="dxa"/>
            <w:vMerge w:val="restart"/>
            <w:shd w:val="clear" w:color="auto" w:fill="auto"/>
            <w:vAlign w:val="center"/>
          </w:tcPr>
          <w:p w14:paraId="0289D70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D09C362"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47096D5" w14:textId="77777777" w:rsidTr="00AB4EAB">
        <w:trPr>
          <w:jc w:val="center"/>
        </w:trPr>
        <w:tc>
          <w:tcPr>
            <w:tcW w:w="442" w:type="dxa"/>
            <w:vMerge/>
            <w:shd w:val="clear" w:color="auto" w:fill="auto"/>
          </w:tcPr>
          <w:p w14:paraId="6E489BE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2928E3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7B66B9F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EF8CE1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A06F2F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7A4BB50"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5B2B904"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5784052" w14:textId="77777777" w:rsidTr="00AB4EAB">
        <w:trPr>
          <w:trHeight w:val="1105"/>
          <w:jc w:val="center"/>
        </w:trPr>
        <w:tc>
          <w:tcPr>
            <w:tcW w:w="442" w:type="dxa"/>
            <w:vMerge/>
            <w:tcBorders>
              <w:bottom w:val="single" w:sz="4" w:space="0" w:color="auto"/>
            </w:tcBorders>
            <w:shd w:val="clear" w:color="auto" w:fill="auto"/>
          </w:tcPr>
          <w:p w14:paraId="7E57550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766AE3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9371DD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127FDC0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E28D11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0EEAED7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5A50DA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80A941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8DF316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245DD123" w14:textId="77777777" w:rsidTr="00AB4EAB">
        <w:trPr>
          <w:jc w:val="center"/>
        </w:trPr>
        <w:tc>
          <w:tcPr>
            <w:tcW w:w="442" w:type="dxa"/>
            <w:shd w:val="clear" w:color="auto" w:fill="auto"/>
            <w:vAlign w:val="center"/>
          </w:tcPr>
          <w:p w14:paraId="314871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32B31C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B20817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914AA7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8DBB20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6F489AF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F6ED8D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A809BF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62EC755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76100963" w14:textId="77777777" w:rsidTr="00AB4EAB">
        <w:trPr>
          <w:jc w:val="center"/>
        </w:trPr>
        <w:tc>
          <w:tcPr>
            <w:tcW w:w="442" w:type="dxa"/>
            <w:shd w:val="clear" w:color="auto" w:fill="auto"/>
          </w:tcPr>
          <w:p w14:paraId="3E2CF95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E665F5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186453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BD8365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0A8D87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885C7B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F4B99E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25D599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2242C1C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604519F7" w14:textId="77777777" w:rsidR="0038400D" w:rsidRPr="00B138F3" w:rsidRDefault="0038400D" w:rsidP="00B46D58">
      <w:pPr>
        <w:widowControl w:val="0"/>
        <w:spacing w:after="160"/>
        <w:ind w:firstLine="375"/>
        <w:jc w:val="both"/>
        <w:rPr>
          <w:rFonts w:ascii="GHEA Grapalat" w:hAnsi="GHEA Grapalat" w:cs="Arial"/>
          <w:iCs/>
          <w:lang w:val="en-US"/>
        </w:rPr>
      </w:pPr>
    </w:p>
    <w:p w14:paraId="56021470"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28D6E242"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FC058AE" w14:textId="77777777" w:rsidTr="007A2020">
        <w:trPr>
          <w:trHeight w:val="266"/>
          <w:tblCellSpacing w:w="7" w:type="dxa"/>
          <w:jc w:val="center"/>
        </w:trPr>
        <w:tc>
          <w:tcPr>
            <w:tcW w:w="0" w:type="auto"/>
            <w:vAlign w:val="center"/>
          </w:tcPr>
          <w:p w14:paraId="56B2C2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2CCA41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00F37CDB" w14:textId="77777777" w:rsidTr="007A2020">
        <w:trPr>
          <w:trHeight w:val="473"/>
          <w:tblCellSpacing w:w="7" w:type="dxa"/>
          <w:jc w:val="center"/>
        </w:trPr>
        <w:tc>
          <w:tcPr>
            <w:tcW w:w="0" w:type="auto"/>
            <w:vAlign w:val="center"/>
          </w:tcPr>
          <w:p w14:paraId="3116DFE2"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5979E51"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34A172A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30B73EDD"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996B55F" w14:textId="77777777" w:rsidTr="007A2020">
        <w:trPr>
          <w:trHeight w:val="503"/>
          <w:tblCellSpacing w:w="7" w:type="dxa"/>
          <w:jc w:val="center"/>
        </w:trPr>
        <w:tc>
          <w:tcPr>
            <w:tcW w:w="0" w:type="auto"/>
            <w:vAlign w:val="center"/>
          </w:tcPr>
          <w:p w14:paraId="1809858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40532BD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51C66A4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43E815BC"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012E5DD0" w14:textId="77777777" w:rsidTr="007A2020">
        <w:trPr>
          <w:trHeight w:val="281"/>
          <w:tblCellSpacing w:w="7" w:type="dxa"/>
          <w:jc w:val="center"/>
        </w:trPr>
        <w:tc>
          <w:tcPr>
            <w:tcW w:w="0" w:type="auto"/>
            <w:vAlign w:val="center"/>
          </w:tcPr>
          <w:p w14:paraId="65B8E2D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0E2359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AD1AF61" w14:textId="77777777" w:rsidR="00196F14" w:rsidRPr="00B138F3" w:rsidRDefault="00196F14" w:rsidP="00B46D58">
      <w:pPr>
        <w:widowControl w:val="0"/>
        <w:spacing w:after="160"/>
        <w:jc w:val="right"/>
        <w:rPr>
          <w:rFonts w:ascii="GHEA Grapalat" w:hAnsi="GHEA Grapalat" w:cs="Sylfaen"/>
          <w:b/>
        </w:rPr>
      </w:pPr>
    </w:p>
    <w:p w14:paraId="09421822"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47A48D45"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ECC5D65"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5127B08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AACE84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6583B4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1E69E8F"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75D9B4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D1AF00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4D75F77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41A40E76"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DCBAA78"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957A320"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5219BAD2"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4A2FC86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20ECF8"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31E83A8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627D6E2"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16B702B"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1BB1A2E"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4C1C90E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519B1B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5C2C80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810153"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65667F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EEF361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9FB2A8F"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39C82E4" w14:textId="77777777" w:rsidR="00071D1C" w:rsidRPr="00B138F3" w:rsidRDefault="00071D1C" w:rsidP="00B46D58">
            <w:pPr>
              <w:widowControl w:val="0"/>
              <w:spacing w:after="120"/>
              <w:jc w:val="center"/>
              <w:rPr>
                <w:rFonts w:ascii="GHEA Grapalat" w:hAnsi="GHEA Grapalat" w:cs="Sylfaen"/>
                <w:sz w:val="20"/>
                <w:szCs w:val="20"/>
              </w:rPr>
            </w:pPr>
          </w:p>
        </w:tc>
      </w:tr>
    </w:tbl>
    <w:p w14:paraId="4BDED0AF"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3DF8A9A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7908073" w14:textId="77777777" w:rsidR="00B138F3" w:rsidRDefault="00B138F3" w:rsidP="00B138F3">
      <w:pPr>
        <w:rPr>
          <w:rFonts w:ascii="GHEA Grapalat" w:hAnsi="GHEA Grapalat"/>
        </w:rPr>
      </w:pPr>
      <w:r>
        <w:rPr>
          <w:rFonts w:ascii="GHEA Grapalat" w:hAnsi="GHEA Grapalat"/>
        </w:rPr>
        <w:t xml:space="preserve">                                                       </w:t>
      </w:r>
    </w:p>
    <w:p w14:paraId="4D9C7206"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05CF3D81"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03AD6A7F" w14:textId="77777777" w:rsidTr="007072C5">
        <w:tc>
          <w:tcPr>
            <w:tcW w:w="4450" w:type="dxa"/>
          </w:tcPr>
          <w:p w14:paraId="7A7731DC"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9C0C75F"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EDB3B97"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2B89E533"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4AC5869" w14:textId="77777777" w:rsidTr="00E22E51">
        <w:trPr>
          <w:tblCellSpacing w:w="7" w:type="dxa"/>
          <w:jc w:val="center"/>
        </w:trPr>
        <w:tc>
          <w:tcPr>
            <w:tcW w:w="0" w:type="auto"/>
            <w:vAlign w:val="center"/>
          </w:tcPr>
          <w:p w14:paraId="642AAB1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3F2A231"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E450FE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A803CE1"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70AF3E79" w14:textId="77777777" w:rsidTr="00E22E51">
        <w:trPr>
          <w:tblCellSpacing w:w="7" w:type="dxa"/>
          <w:jc w:val="center"/>
        </w:trPr>
        <w:tc>
          <w:tcPr>
            <w:tcW w:w="0" w:type="auto"/>
            <w:vAlign w:val="center"/>
          </w:tcPr>
          <w:p w14:paraId="62C8715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EB1BF9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4411118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DD9341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DFCA10B" w14:textId="77777777" w:rsidR="00071D1C" w:rsidRDefault="00071D1C" w:rsidP="00B46D58">
      <w:pPr>
        <w:widowControl w:val="0"/>
        <w:spacing w:after="160"/>
        <w:ind w:left="-142" w:firstLine="142"/>
        <w:jc w:val="center"/>
        <w:rPr>
          <w:rFonts w:ascii="GHEA Grapalat" w:hAnsi="GHEA Grapalat" w:cs="Sylfaen"/>
          <w:b/>
        </w:rPr>
      </w:pPr>
    </w:p>
    <w:p w14:paraId="2FBAEADB" w14:textId="77777777"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14:paraId="30D08E74"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4BF5C923" w14:textId="77777777" w:rsidR="00AA0F9A" w:rsidRPr="00BA20A0" w:rsidRDefault="00AA0F9A" w:rsidP="00AA0F9A">
      <w:pPr>
        <w:jc w:val="center"/>
        <w:rPr>
          <w:rFonts w:ascii="GHEA Grapalat" w:hAnsi="GHEA Grapalat" w:cs="GHEA Grapalat"/>
        </w:rPr>
      </w:pPr>
    </w:p>
    <w:p w14:paraId="2F322B1E"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32ACEADA" w14:textId="77777777" w:rsidR="00AA0F9A" w:rsidRPr="00BA20A0" w:rsidRDefault="00AA0F9A" w:rsidP="00AA0F9A">
      <w:pPr>
        <w:jc w:val="center"/>
        <w:rPr>
          <w:rFonts w:ascii="GHEA Grapalat" w:hAnsi="GHEA Grapalat" w:cs="GHEA Grapalat"/>
          <w:lang w:val="hy-AM"/>
        </w:rPr>
      </w:pPr>
    </w:p>
    <w:p w14:paraId="2EBA7594"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423D7413"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A9AD76A" w14:textId="77777777" w:rsidR="00AA0F9A" w:rsidRPr="00BA20A0" w:rsidRDefault="00AA0F9A" w:rsidP="00AA0F9A">
      <w:pPr>
        <w:rPr>
          <w:rFonts w:ascii="GHEA Grapalat" w:hAnsi="GHEA Grapalat"/>
          <w:vertAlign w:val="superscript"/>
          <w:lang w:val="es-ES"/>
        </w:rPr>
      </w:pPr>
    </w:p>
    <w:p w14:paraId="3146E788"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082D2713"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740AF23"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78BA424"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6324A50F"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0FDD2232" w14:textId="77777777" w:rsidR="00AA0F9A" w:rsidRPr="00BA20A0" w:rsidRDefault="00AA0F9A" w:rsidP="00AA0F9A">
      <w:pPr>
        <w:rPr>
          <w:rFonts w:ascii="GHEA Grapalat" w:hAnsi="GHEA Grapalat" w:cs="Sylfaen"/>
          <w:sz w:val="20"/>
          <w:szCs w:val="20"/>
          <w:lang w:val="es-ES"/>
        </w:rPr>
      </w:pPr>
    </w:p>
    <w:p w14:paraId="3175814D"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03EE361A" w14:textId="77777777" w:rsidR="00AA0F9A" w:rsidRPr="00BA20A0" w:rsidRDefault="00AA0F9A" w:rsidP="00AA0F9A">
      <w:pPr>
        <w:jc w:val="center"/>
        <w:rPr>
          <w:rFonts w:ascii="GHEA Grapalat" w:hAnsi="GHEA Grapalat" w:cs="GHEA Grapalat"/>
          <w:lang w:val="es-ES"/>
        </w:rPr>
      </w:pPr>
    </w:p>
    <w:p w14:paraId="649E2FBA" w14:textId="77777777" w:rsidR="00AA0F9A" w:rsidRPr="00BA20A0" w:rsidRDefault="00AA0F9A" w:rsidP="00AA0F9A">
      <w:pPr>
        <w:jc w:val="center"/>
        <w:rPr>
          <w:rFonts w:ascii="GHEA Grapalat" w:hAnsi="GHEA Grapalat" w:cs="Sylfaen"/>
          <w:b/>
          <w:lang w:val="es-ES"/>
        </w:rPr>
      </w:pPr>
    </w:p>
    <w:p w14:paraId="2399D9D3"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604632AA"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00129AC0"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64C755F2"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E390679"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CBA2419" w14:textId="77777777" w:rsidR="00AA0F9A" w:rsidRPr="00BA20A0" w:rsidRDefault="00AA0F9A" w:rsidP="00AA0F9A">
      <w:pPr>
        <w:jc w:val="center"/>
        <w:rPr>
          <w:rFonts w:ascii="GHEA Grapalat" w:hAnsi="GHEA Grapalat" w:cs="Sylfaen"/>
          <w:sz w:val="16"/>
          <w:szCs w:val="16"/>
          <w:lang w:val="es-ES"/>
        </w:rPr>
      </w:pPr>
    </w:p>
    <w:p w14:paraId="0C07D29D"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23278A82" w14:textId="77777777" w:rsidR="00AA0F9A" w:rsidRPr="00C60645" w:rsidRDefault="00AA0F9A" w:rsidP="00AA0F9A">
      <w:pPr>
        <w:jc w:val="center"/>
        <w:rPr>
          <w:ins w:id="23" w:author="Inesa Kocharyan" w:date="2025-02-19T10:39:00Z"/>
          <w:rFonts w:ascii="GHEA Grapalat" w:hAnsi="GHEA Grapalat" w:cs="Sylfaen"/>
          <w:b/>
          <w:lang w:val="es-ES"/>
        </w:rPr>
      </w:pPr>
    </w:p>
    <w:p w14:paraId="3EF95CEA"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47565" w14:textId="77777777" w:rsidR="00CC6AAC" w:rsidRDefault="00CC6AAC">
      <w:r>
        <w:separator/>
      </w:r>
    </w:p>
  </w:endnote>
  <w:endnote w:type="continuationSeparator" w:id="0">
    <w:p w14:paraId="6D4672A3" w14:textId="77777777" w:rsidR="00CC6AAC" w:rsidRDefault="00CC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5D74CE35" w14:textId="77777777" w:rsidR="00CC6AAC" w:rsidRPr="00C861E9" w:rsidRDefault="00CC6AA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23DEF">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E65FB" w14:textId="77777777" w:rsidR="00CC6AAC" w:rsidRDefault="00CC6AAC">
      <w:r>
        <w:separator/>
      </w:r>
    </w:p>
  </w:footnote>
  <w:footnote w:type="continuationSeparator" w:id="0">
    <w:p w14:paraId="660B802A" w14:textId="77777777" w:rsidR="00CC6AAC" w:rsidRDefault="00CC6AAC">
      <w:r>
        <w:continuationSeparator/>
      </w:r>
    </w:p>
  </w:footnote>
  <w:footnote w:id="1">
    <w:p w14:paraId="6279AF1E" w14:textId="77777777" w:rsidR="00CC6AAC" w:rsidRPr="00ED3BA4" w:rsidRDefault="00CC6AAC" w:rsidP="00780D1C">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71400B21" w14:textId="77777777" w:rsidR="00CC6AAC" w:rsidRPr="008842CE" w:rsidRDefault="00CC6AAC" w:rsidP="00780D1C">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F0B6103" w14:textId="77777777" w:rsidR="00CC6AAC" w:rsidRPr="00CD6B60" w:rsidRDefault="00CC6AA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2956B82" w14:textId="77777777" w:rsidR="00CC6AAC" w:rsidRPr="00CD6B60" w:rsidRDefault="00CC6AA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94A35A4" w14:textId="77777777" w:rsidR="00CC6AAC" w:rsidRPr="00CD6B60" w:rsidRDefault="00CC6AA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EF89F22" w14:textId="77777777" w:rsidR="00CC6AAC" w:rsidRPr="00CD6B60" w:rsidRDefault="00CC6AA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2FDAAED" w14:textId="77777777" w:rsidR="00CC6AAC" w:rsidRPr="00CA2B01" w:rsidRDefault="00CC6AAC"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48931C31" w14:textId="77777777" w:rsidR="00CC6AAC" w:rsidRPr="00CA2B01" w:rsidRDefault="00CC6AAC"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EAD5253" w14:textId="77777777" w:rsidR="00CC6AAC" w:rsidRPr="00CA2B01" w:rsidRDefault="00CC6AAC"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6A3C21C7" w14:textId="77777777" w:rsidR="00CC6AAC" w:rsidRPr="005D5092" w:rsidRDefault="00CC6AAC"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1FE8B127" w14:textId="77777777" w:rsidR="00CC6AAC" w:rsidRPr="0034222E" w:rsidDel="00932115" w:rsidRDefault="00CC6AAC"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CE0E130" w14:textId="77777777" w:rsidR="00CC6AAC" w:rsidRPr="00D3436F" w:rsidRDefault="00CC6AA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2BB4DF" w14:textId="77777777" w:rsidR="00CC6AAC" w:rsidRPr="000811C1" w:rsidRDefault="00CC6AAC">
      <w:pPr>
        <w:pStyle w:val="FootnoteText"/>
        <w:rPr>
          <w:rFonts w:asciiTheme="minorHAnsi" w:hAnsiTheme="minorHAnsi"/>
        </w:rPr>
      </w:pPr>
    </w:p>
  </w:footnote>
  <w:footnote w:id="7">
    <w:p w14:paraId="19C69EF6" w14:textId="77777777" w:rsidR="00CC6AAC" w:rsidRDefault="00CC6AAC"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3CD15EF" w14:textId="77777777" w:rsidR="00CC6AAC" w:rsidRDefault="00CC6AAC"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1DCF7879" w14:textId="77777777" w:rsidR="00CC6AAC" w:rsidRPr="00EE76ED" w:rsidRDefault="00CC6AAC"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3B4D7D2B" w14:textId="77777777" w:rsidR="00CC6AAC" w:rsidRPr="002C2499" w:rsidRDefault="00CC6AAC" w:rsidP="00AA4D5E">
      <w:pPr>
        <w:pStyle w:val="FootnoteText"/>
        <w:jc w:val="both"/>
      </w:pPr>
    </w:p>
    <w:p w14:paraId="26C7B1D7" w14:textId="77777777" w:rsidR="00CC6AAC" w:rsidRPr="000811C1" w:rsidRDefault="00CC6AAC">
      <w:pPr>
        <w:pStyle w:val="FootnoteText"/>
        <w:rPr>
          <w:rFonts w:asciiTheme="minorHAnsi" w:hAnsiTheme="minorHAnsi"/>
        </w:rPr>
      </w:pPr>
    </w:p>
  </w:footnote>
  <w:footnote w:id="8">
    <w:p w14:paraId="55FE4910" w14:textId="77777777" w:rsidR="00CC6AAC" w:rsidRPr="00FE2AA4" w:rsidRDefault="00CC6AAC">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14:paraId="1745E15A" w14:textId="77777777" w:rsidR="00CC6AAC" w:rsidRPr="008842CE" w:rsidRDefault="00CC6AAC"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EE2FACE" w14:textId="77777777" w:rsidR="00CC6AAC" w:rsidRPr="000811C1" w:rsidRDefault="00CC6AAC">
      <w:pPr>
        <w:pStyle w:val="FootnoteText"/>
        <w:rPr>
          <w:lang w:val="af-ZA"/>
        </w:rPr>
      </w:pPr>
    </w:p>
  </w:footnote>
  <w:footnote w:id="10">
    <w:p w14:paraId="14BCAB1F" w14:textId="77777777" w:rsidR="00CC6AAC" w:rsidRDefault="00CC6AAC" w:rsidP="00636142">
      <w:pPr>
        <w:pStyle w:val="FootnoteText"/>
        <w:jc w:val="both"/>
        <w:rPr>
          <w:rFonts w:ascii="GHEA Grapalat" w:hAnsi="GHEA Grapalat"/>
          <w:i/>
          <w:lang w:val="hy-AM"/>
        </w:rPr>
      </w:pPr>
    </w:p>
    <w:p w14:paraId="24FD8886" w14:textId="77777777" w:rsidR="00CC6AAC" w:rsidRPr="002227A9" w:rsidRDefault="00CC6AAC"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2D6B425D" w14:textId="77777777" w:rsidR="00CC6AAC" w:rsidRPr="00636142" w:rsidRDefault="00CC6AAC"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06DDC0C8" w14:textId="77777777" w:rsidR="00CC6AAC" w:rsidRPr="0092041F" w:rsidRDefault="00CC6AAC"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043967B7" w14:textId="77777777" w:rsidR="00CC6AAC" w:rsidRPr="0092041F" w:rsidRDefault="00CC6AAC" w:rsidP="00C67FAB">
      <w:pPr>
        <w:pStyle w:val="FootnoteText"/>
        <w:jc w:val="both"/>
        <w:rPr>
          <w:rFonts w:ascii="GHEA Grapalat" w:hAnsi="GHEA Grapalat"/>
          <w:i/>
        </w:rPr>
      </w:pPr>
    </w:p>
  </w:footnote>
  <w:footnote w:id="11">
    <w:p w14:paraId="294C8DA8" w14:textId="77777777" w:rsidR="00CC6AAC" w:rsidRPr="004A4643" w:rsidRDefault="00CC6AAC"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78E32604" w14:textId="77777777" w:rsidR="00CC6AAC" w:rsidRPr="008E4439" w:rsidRDefault="00CC6AAC"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D366C4D" w14:textId="77777777" w:rsidR="00CC6AAC" w:rsidRPr="000811C1" w:rsidRDefault="00CC6AAC" w:rsidP="0027573B">
      <w:pPr>
        <w:pStyle w:val="FootnoteText"/>
        <w:rPr>
          <w:rFonts w:ascii="Sylfaen" w:hAnsi="Sylfaen"/>
          <w:sz w:val="18"/>
          <w:szCs w:val="18"/>
        </w:rPr>
      </w:pPr>
    </w:p>
  </w:footnote>
  <w:footnote w:id="13">
    <w:p w14:paraId="6BE5A1C2" w14:textId="77777777" w:rsidR="00CC6AAC" w:rsidRPr="00A31673" w:rsidRDefault="00CC6AA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637B7CDF" w14:textId="77777777" w:rsidR="00CC6AAC" w:rsidRPr="00DE7706" w:rsidRDefault="00CC6AAC">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24B3FFF0" w14:textId="77777777" w:rsidR="00CC6AAC" w:rsidRPr="008416BA" w:rsidRDefault="00CC6AAC"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86E571B" w14:textId="77777777" w:rsidR="00CC6AAC" w:rsidRDefault="00CC6AAC" w:rsidP="006B3E56">
      <w:pPr>
        <w:jc w:val="both"/>
      </w:pPr>
    </w:p>
    <w:p w14:paraId="2C107423" w14:textId="77777777" w:rsidR="00CC6AAC" w:rsidRPr="008B70EB" w:rsidRDefault="00CC6AAC"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E442794" w14:textId="77777777" w:rsidR="00CC6AAC" w:rsidRPr="008B70EB" w:rsidRDefault="00CC6AAC"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7AF0978" w14:textId="77777777" w:rsidR="00CC6AAC" w:rsidRPr="008B70EB" w:rsidRDefault="00CC6AA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10B1CFB" w14:textId="77777777" w:rsidR="00CC6AAC" w:rsidRDefault="00CC6AAC" w:rsidP="00637230">
      <w:pPr>
        <w:jc w:val="both"/>
        <w:rPr>
          <w:rFonts w:asciiTheme="minorHAnsi" w:hAnsiTheme="minorHAnsi"/>
          <w:lang w:val="af-ZA"/>
        </w:rPr>
      </w:pPr>
    </w:p>
  </w:footnote>
  <w:footnote w:id="16">
    <w:p w14:paraId="6263A199" w14:textId="77777777" w:rsidR="00CC6AAC" w:rsidRPr="00A25D1B" w:rsidRDefault="00CC6AAC"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233B5150" w14:textId="77777777" w:rsidR="00CC6AAC" w:rsidRPr="00DC619D" w:rsidRDefault="00CC6AA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35AB1EAA" w14:textId="77777777" w:rsidR="00CC6AAC" w:rsidRPr="00D3436F" w:rsidRDefault="00CC6AA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426DE" w14:textId="77777777" w:rsidR="00CC6AAC" w:rsidRPr="00D3436F" w:rsidRDefault="00CC6AAC">
      <w:pPr>
        <w:pStyle w:val="FootnoteText"/>
        <w:rPr>
          <w:lang w:val="es-ES"/>
        </w:rPr>
      </w:pPr>
    </w:p>
  </w:footnote>
  <w:footnote w:id="19">
    <w:p w14:paraId="13FAB8A9" w14:textId="77777777" w:rsidR="00CC6AAC" w:rsidRPr="00217344" w:rsidRDefault="00CC6AA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148AF73E" w14:textId="77777777" w:rsidR="00CC6AAC" w:rsidRPr="00217344" w:rsidRDefault="00CC6AAC"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323BD09F" w14:textId="77777777" w:rsidR="00CC6AAC" w:rsidRPr="008842CE" w:rsidRDefault="00CC6AA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BBF35E7" w14:textId="77777777" w:rsidR="00CC6AAC" w:rsidRPr="008842CE" w:rsidRDefault="00CC6AAC" w:rsidP="003D2FE2">
      <w:pPr>
        <w:pStyle w:val="FootnoteText"/>
        <w:jc w:val="both"/>
        <w:rPr>
          <w:rFonts w:ascii="GHEA Grapalat" w:hAnsi="GHEA Grapalat"/>
        </w:rPr>
      </w:pPr>
    </w:p>
  </w:footnote>
  <w:footnote w:id="22">
    <w:p w14:paraId="3183B3E3" w14:textId="77777777" w:rsidR="00CC6AAC" w:rsidRPr="008842CE" w:rsidRDefault="00CC6AAC" w:rsidP="003D2FE2">
      <w:pPr>
        <w:pStyle w:val="FootnoteText"/>
        <w:jc w:val="both"/>
      </w:pPr>
    </w:p>
  </w:footnote>
  <w:footnote w:id="23">
    <w:p w14:paraId="01B8234B" w14:textId="77777777" w:rsidR="00CC6AAC" w:rsidRPr="00B666FB" w:rsidRDefault="00CC6AAC" w:rsidP="00146552">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4">
    <w:p w14:paraId="2498E48E" w14:textId="77777777" w:rsidR="00CC6AAC" w:rsidRPr="00217344" w:rsidRDefault="00CC6AA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5CA6A4B3" w14:textId="77777777" w:rsidR="00CC6AAC" w:rsidRPr="00B666FB" w:rsidRDefault="00CC6AAC" w:rsidP="00146552">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6">
    <w:p w14:paraId="1884F44E" w14:textId="77777777" w:rsidR="00CC6AAC" w:rsidRPr="008842CE" w:rsidRDefault="00CC6AA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F9D0A36" w14:textId="77777777" w:rsidR="00CC6AAC" w:rsidRPr="008842CE" w:rsidRDefault="00CC6AAC" w:rsidP="000A214C">
      <w:pPr>
        <w:pStyle w:val="FootnoteText"/>
        <w:jc w:val="both"/>
        <w:rPr>
          <w:rFonts w:ascii="GHEA Grapalat" w:hAnsi="GHEA Grapalat"/>
        </w:rPr>
      </w:pPr>
    </w:p>
  </w:footnote>
  <w:footnote w:id="27">
    <w:p w14:paraId="069D841A" w14:textId="77777777" w:rsidR="00CC6AAC" w:rsidRPr="008842CE" w:rsidRDefault="00CC6AAC" w:rsidP="000A214C">
      <w:pPr>
        <w:pStyle w:val="FootnoteText"/>
        <w:jc w:val="both"/>
      </w:pPr>
    </w:p>
  </w:footnote>
  <w:footnote w:id="28">
    <w:p w14:paraId="63E17BB0" w14:textId="77777777" w:rsidR="00CC6AAC" w:rsidRPr="00217344" w:rsidRDefault="00CC6AAC"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73C74B51" w14:textId="77777777" w:rsidR="00CC6AAC" w:rsidRDefault="00CC6AAC" w:rsidP="00D3436F">
      <w:pPr>
        <w:pStyle w:val="FootnoteText"/>
        <w:widowControl w:val="0"/>
        <w:jc w:val="both"/>
        <w:rPr>
          <w:ins w:id="16"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FA14D93" w14:textId="77777777" w:rsidR="00CC6AAC" w:rsidRPr="00F21C0D" w:rsidRDefault="00CC6AAC" w:rsidP="00D3436F">
      <w:pPr>
        <w:pStyle w:val="FootnoteText"/>
        <w:widowControl w:val="0"/>
        <w:jc w:val="both"/>
        <w:rPr>
          <w:lang w:val="hy-AM"/>
        </w:rPr>
      </w:pPr>
    </w:p>
  </w:footnote>
  <w:footnote w:id="30">
    <w:p w14:paraId="2A29D0A7" w14:textId="77777777" w:rsidR="00CC6AAC" w:rsidRDefault="00CC6AAC"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21365EC0" w14:textId="77777777" w:rsidR="00CC6AAC" w:rsidRDefault="00CC6AAC" w:rsidP="005E52ED">
      <w:pPr>
        <w:pStyle w:val="FootnoteText"/>
        <w:widowControl w:val="0"/>
        <w:jc w:val="both"/>
        <w:rPr>
          <w:rFonts w:ascii="GHEA Grapalat" w:hAnsi="GHEA Grapalat"/>
          <w:i/>
        </w:rPr>
      </w:pPr>
    </w:p>
    <w:p w14:paraId="3DDDBB8D" w14:textId="77777777" w:rsidR="00CC6AAC" w:rsidRDefault="00CC6AAC" w:rsidP="005E52ED">
      <w:pPr>
        <w:pStyle w:val="FootnoteText"/>
        <w:widowControl w:val="0"/>
        <w:jc w:val="both"/>
        <w:rPr>
          <w:rFonts w:ascii="GHEA Grapalat" w:hAnsi="GHEA Grapalat"/>
          <w:i/>
        </w:rPr>
      </w:pPr>
    </w:p>
    <w:p w14:paraId="7E70D4DA" w14:textId="77777777" w:rsidR="00CC6AAC" w:rsidRPr="00EB336B" w:rsidRDefault="00CC6AAC"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9A2BE15" w14:textId="77777777" w:rsidR="00CC6AAC" w:rsidRPr="00D3436F" w:rsidRDefault="00CC6AAC">
      <w:pPr>
        <w:pStyle w:val="FootnoteText"/>
        <w:rPr>
          <w:lang w:val="hy-AM"/>
        </w:rPr>
      </w:pPr>
    </w:p>
  </w:footnote>
  <w:footnote w:id="31">
    <w:p w14:paraId="03631475" w14:textId="77777777" w:rsidR="00CC6AAC" w:rsidRPr="008842CE" w:rsidRDefault="00CC6AAC"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148467" w14:textId="77777777" w:rsidR="00CC6AAC" w:rsidRPr="00E85250" w:rsidRDefault="00CC6AAC" w:rsidP="00D90640">
      <w:pPr>
        <w:widowControl w:val="0"/>
        <w:spacing w:after="160" w:line="360" w:lineRule="auto"/>
        <w:ind w:firstLine="709"/>
        <w:jc w:val="both"/>
        <w:rPr>
          <w:rFonts w:ascii="GHEA Grapalat" w:hAnsi="GHEA Grapalat"/>
          <w:lang w:val="hy-AM"/>
        </w:rPr>
      </w:pPr>
    </w:p>
    <w:p w14:paraId="2D282A3A" w14:textId="77777777" w:rsidR="00CC6AAC" w:rsidRPr="00D3436F" w:rsidRDefault="00CC6AAC">
      <w:pPr>
        <w:pStyle w:val="FootnoteText"/>
        <w:rPr>
          <w:lang w:val="hy-AM"/>
        </w:rPr>
      </w:pPr>
    </w:p>
  </w:footnote>
  <w:footnote w:id="32">
    <w:p w14:paraId="78E8BF7E" w14:textId="77777777" w:rsidR="00CC6AAC" w:rsidRPr="00402BC3" w:rsidRDefault="00CC6AAC"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4074F78" w14:textId="77777777" w:rsidR="00CC6AAC" w:rsidRPr="00552088" w:rsidRDefault="00CC6AAC"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7806A75" w14:textId="77777777" w:rsidR="00CC6AAC" w:rsidRPr="00D3436F" w:rsidRDefault="00CC6AAC">
      <w:pPr>
        <w:pStyle w:val="FootnoteText"/>
        <w:rPr>
          <w:lang w:val="hy-AM"/>
        </w:rPr>
      </w:pPr>
    </w:p>
  </w:footnote>
  <w:footnote w:id="33">
    <w:p w14:paraId="14810FBB" w14:textId="77777777" w:rsidR="00CC6AAC" w:rsidRPr="008842CE" w:rsidRDefault="00CC6AAC"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6452AE9" w14:textId="77777777" w:rsidR="00CC6AAC" w:rsidRPr="00D3436F" w:rsidRDefault="00CC6AAC">
      <w:pPr>
        <w:pStyle w:val="FootnoteText"/>
        <w:rPr>
          <w:lang w:val="hy-AM"/>
        </w:rPr>
      </w:pPr>
    </w:p>
  </w:footnote>
  <w:footnote w:id="34">
    <w:p w14:paraId="168C0C68" w14:textId="77777777" w:rsidR="00CC6AAC" w:rsidRPr="00D3436F" w:rsidRDefault="00CC6AAC"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14:paraId="15C4AA81" w14:textId="77777777" w:rsidR="00CC6AAC" w:rsidRPr="008842CE" w:rsidRDefault="00CC6AAC"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4CDDD99" w14:textId="77777777" w:rsidR="00CC6AAC" w:rsidRPr="00D3436F" w:rsidRDefault="00CC6AAC">
      <w:pPr>
        <w:pStyle w:val="FootnoteText"/>
        <w:rPr>
          <w:lang w:val="hy-AM"/>
        </w:rPr>
      </w:pPr>
    </w:p>
  </w:footnote>
  <w:footnote w:id="36">
    <w:p w14:paraId="58BAFC0A" w14:textId="77777777" w:rsidR="00CC6AAC" w:rsidRPr="00E861BF" w:rsidRDefault="00CC6AAC"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7">
    <w:p w14:paraId="1863F416" w14:textId="77777777" w:rsidR="00CC6AAC" w:rsidRPr="00C84B20" w:rsidRDefault="00CC6AAC"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D97AB69" w14:textId="77777777" w:rsidR="00CC6AAC" w:rsidRDefault="00CC6AAC"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4E97B68E" w14:textId="77777777" w:rsidR="00CC6AAC" w:rsidRPr="00E861BF" w:rsidRDefault="00CC6AAC"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8">
    <w:p w14:paraId="2D435681" w14:textId="77777777" w:rsidR="00CC6AAC" w:rsidRPr="00E861BF" w:rsidRDefault="00CC6AAC"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3881"/>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552"/>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AE8"/>
    <w:rsid w:val="00341D7A"/>
    <w:rsid w:val="00341ED4"/>
    <w:rsid w:val="0034222E"/>
    <w:rsid w:val="003427DF"/>
    <w:rsid w:val="003436A5"/>
    <w:rsid w:val="00344DFB"/>
    <w:rsid w:val="00345909"/>
    <w:rsid w:val="00345D03"/>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77A64"/>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A7F"/>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474"/>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1C"/>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4E89"/>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2EA6"/>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D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2E0"/>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5B1F"/>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DEF"/>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4D1"/>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6AAC"/>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3D0B"/>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37BA6"/>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0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auto-style151">
    <w:name w:val="auto-style151"/>
    <w:basedOn w:val="DefaultParagraphFont"/>
    <w:rsid w:val="00971DAE"/>
  </w:style>
  <w:style w:type="paragraph" w:styleId="HTMLPreformatted">
    <w:name w:val="HTML Preformatted"/>
    <w:basedOn w:val="Normal"/>
    <w:link w:val="HTMLPreformattedChar"/>
    <w:uiPriority w:val="99"/>
    <w:unhideWhenUsed/>
    <w:rsid w:val="00971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TW" w:bidi="ar-SA"/>
    </w:rPr>
  </w:style>
  <w:style w:type="character" w:customStyle="1" w:styleId="HTMLPreformattedChar">
    <w:name w:val="HTML Preformatted Char"/>
    <w:basedOn w:val="DefaultParagraphFont"/>
    <w:link w:val="HTMLPreformatted"/>
    <w:uiPriority w:val="99"/>
    <w:rsid w:val="00971DAE"/>
    <w:rPr>
      <w:rFonts w:ascii="Courier New" w:hAnsi="Courier New" w:cs="Courier New"/>
      <w:lang w:eastAsia="zh-TW" w:bidi="ar-SA"/>
    </w:rPr>
  </w:style>
  <w:style w:type="character" w:customStyle="1" w:styleId="y2iqfc">
    <w:name w:val="y2iqfc"/>
    <w:basedOn w:val="DefaultParagraphFont"/>
    <w:rsid w:val="00971D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auto-style151">
    <w:name w:val="auto-style151"/>
    <w:basedOn w:val="DefaultParagraphFont"/>
    <w:rsid w:val="00971DAE"/>
  </w:style>
  <w:style w:type="paragraph" w:styleId="HTMLPreformatted">
    <w:name w:val="HTML Preformatted"/>
    <w:basedOn w:val="Normal"/>
    <w:link w:val="HTMLPreformattedChar"/>
    <w:uiPriority w:val="99"/>
    <w:unhideWhenUsed/>
    <w:rsid w:val="00971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TW" w:bidi="ar-SA"/>
    </w:rPr>
  </w:style>
  <w:style w:type="character" w:customStyle="1" w:styleId="HTMLPreformattedChar">
    <w:name w:val="HTML Preformatted Char"/>
    <w:basedOn w:val="DefaultParagraphFont"/>
    <w:link w:val="HTMLPreformatted"/>
    <w:uiPriority w:val="99"/>
    <w:rsid w:val="00971DAE"/>
    <w:rPr>
      <w:rFonts w:ascii="Courier New" w:hAnsi="Courier New" w:cs="Courier New"/>
      <w:lang w:eastAsia="zh-TW" w:bidi="ar-SA"/>
    </w:rPr>
  </w:style>
  <w:style w:type="character" w:customStyle="1" w:styleId="y2iqfc">
    <w:name w:val="y2iqfc"/>
    <w:basedOn w:val="DefaultParagraphFont"/>
    <w:rsid w:val="00971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38683394">
      <w:bodyDiv w:val="1"/>
      <w:marLeft w:val="0"/>
      <w:marRight w:val="0"/>
      <w:marTop w:val="0"/>
      <w:marBottom w:val="0"/>
      <w:divBdr>
        <w:top w:val="none" w:sz="0" w:space="0" w:color="auto"/>
        <w:left w:val="none" w:sz="0" w:space="0" w:color="auto"/>
        <w:bottom w:val="none" w:sz="0" w:space="0" w:color="auto"/>
        <w:right w:val="none" w:sz="0" w:space="0" w:color="auto"/>
      </w:divBdr>
    </w:div>
    <w:div w:id="2398723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63688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515269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58710164">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8818651">
      <w:bodyDiv w:val="1"/>
      <w:marLeft w:val="0"/>
      <w:marRight w:val="0"/>
      <w:marTop w:val="0"/>
      <w:marBottom w:val="0"/>
      <w:divBdr>
        <w:top w:val="none" w:sz="0" w:space="0" w:color="auto"/>
        <w:left w:val="none" w:sz="0" w:space="0" w:color="auto"/>
        <w:bottom w:val="none" w:sz="0" w:space="0" w:color="auto"/>
        <w:right w:val="none" w:sz="0" w:space="0" w:color="auto"/>
      </w:divBdr>
    </w:div>
    <w:div w:id="78808863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05137082">
      <w:bodyDiv w:val="1"/>
      <w:marLeft w:val="0"/>
      <w:marRight w:val="0"/>
      <w:marTop w:val="0"/>
      <w:marBottom w:val="0"/>
      <w:divBdr>
        <w:top w:val="none" w:sz="0" w:space="0" w:color="auto"/>
        <w:left w:val="none" w:sz="0" w:space="0" w:color="auto"/>
        <w:bottom w:val="none" w:sz="0" w:space="0" w:color="auto"/>
        <w:right w:val="none" w:sz="0" w:space="0" w:color="auto"/>
      </w:divBdr>
    </w:div>
    <w:div w:id="1033337726">
      <w:bodyDiv w:val="1"/>
      <w:marLeft w:val="0"/>
      <w:marRight w:val="0"/>
      <w:marTop w:val="0"/>
      <w:marBottom w:val="0"/>
      <w:divBdr>
        <w:top w:val="none" w:sz="0" w:space="0" w:color="auto"/>
        <w:left w:val="none" w:sz="0" w:space="0" w:color="auto"/>
        <w:bottom w:val="none" w:sz="0" w:space="0" w:color="auto"/>
        <w:right w:val="none" w:sz="0" w:space="0" w:color="auto"/>
      </w:divBdr>
    </w:div>
    <w:div w:id="1047871679">
      <w:bodyDiv w:val="1"/>
      <w:marLeft w:val="0"/>
      <w:marRight w:val="0"/>
      <w:marTop w:val="0"/>
      <w:marBottom w:val="0"/>
      <w:divBdr>
        <w:top w:val="none" w:sz="0" w:space="0" w:color="auto"/>
        <w:left w:val="none" w:sz="0" w:space="0" w:color="auto"/>
        <w:bottom w:val="none" w:sz="0" w:space="0" w:color="auto"/>
        <w:right w:val="none" w:sz="0" w:space="0" w:color="auto"/>
      </w:divBdr>
    </w:div>
    <w:div w:id="109316765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90792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9227940">
      <w:bodyDiv w:val="1"/>
      <w:marLeft w:val="0"/>
      <w:marRight w:val="0"/>
      <w:marTop w:val="0"/>
      <w:marBottom w:val="0"/>
      <w:divBdr>
        <w:top w:val="none" w:sz="0" w:space="0" w:color="auto"/>
        <w:left w:val="none" w:sz="0" w:space="0" w:color="auto"/>
        <w:bottom w:val="none" w:sz="0" w:space="0" w:color="auto"/>
        <w:right w:val="none" w:sz="0" w:space="0" w:color="auto"/>
      </w:divBdr>
    </w:div>
    <w:div w:id="153422751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45639313">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2802416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719520">
      <w:bodyDiv w:val="1"/>
      <w:marLeft w:val="0"/>
      <w:marRight w:val="0"/>
      <w:marTop w:val="0"/>
      <w:marBottom w:val="0"/>
      <w:divBdr>
        <w:top w:val="none" w:sz="0" w:space="0" w:color="auto"/>
        <w:left w:val="none" w:sz="0" w:space="0" w:color="auto"/>
        <w:bottom w:val="none" w:sz="0" w:space="0" w:color="auto"/>
        <w:right w:val="none" w:sz="0" w:space="0" w:color="auto"/>
      </w:divBdr>
    </w:div>
    <w:div w:id="2124299379">
      <w:bodyDiv w:val="1"/>
      <w:marLeft w:val="0"/>
      <w:marRight w:val="0"/>
      <w:marTop w:val="0"/>
      <w:marBottom w:val="0"/>
      <w:divBdr>
        <w:top w:val="none" w:sz="0" w:space="0" w:color="auto"/>
        <w:left w:val="none" w:sz="0" w:space="0" w:color="auto"/>
        <w:bottom w:val="none" w:sz="0" w:space="0" w:color="auto"/>
        <w:right w:val="none" w:sz="0" w:space="0" w:color="auto"/>
      </w:divBdr>
    </w:div>
    <w:div w:id="212503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ex.am/lab-tests/ft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nimedmc.am/lab/test/anti-thyroid-peroxidas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nimedmc.am/lab/test/anti-thyroid-peroxidas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ex.am/lab-tests/ft3" TargetMode="External"/><Relationship Id="rId5" Type="http://schemas.openxmlformats.org/officeDocument/2006/relationships/settings" Target="settings.xml"/><Relationship Id="rId15" Type="http://schemas.openxmlformats.org/officeDocument/2006/relationships/hyperlink" Target="http://unimedmc.am/lab/test/anti-thyroid-peroxidase/" TargetMode="External"/><Relationship Id="rId10" Type="http://schemas.openxmlformats.org/officeDocument/2006/relationships/hyperlink" Target="https://medex.am/lab-tests/ft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medex.am/lab-tests/ft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4F672-1050-448C-B7AB-BEC8CDF7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114</Pages>
  <Words>20502</Words>
  <Characters>154257</Characters>
  <Application>Microsoft Office Word</Application>
  <DocSecurity>0</DocSecurity>
  <Lines>1285</Lines>
  <Paragraphs>348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174411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1313</cp:revision>
  <cp:lastPrinted>2018-02-16T07:12:00Z</cp:lastPrinted>
  <dcterms:created xsi:type="dcterms:W3CDTF">2019-10-28T07:04:00Z</dcterms:created>
  <dcterms:modified xsi:type="dcterms:W3CDTF">2026-02-01T20:34:00Z</dcterms:modified>
</cp:coreProperties>
</file>